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F1E5C" w14:textId="77777777" w:rsidR="00DC3C27" w:rsidRPr="00936C1A" w:rsidRDefault="00DC3C27" w:rsidP="00DC3C27">
      <w:pPr>
        <w:pStyle w:val="BodyTextIndent"/>
        <w:widowControl w:val="0"/>
        <w:spacing w:line="240" w:lineRule="auto"/>
        <w:ind w:firstLine="0"/>
        <w:jc w:val="center"/>
        <w:rPr>
          <w:rFonts w:ascii="GHEA Grapalat" w:hAnsi="GHEA Grapalat"/>
          <w:i w:val="0"/>
          <w:sz w:val="24"/>
          <w:szCs w:val="24"/>
          <w:lang w:val="en-US"/>
        </w:rPr>
      </w:pPr>
    </w:p>
    <w:p w14:paraId="400C933A" w14:textId="77777777" w:rsidR="00DC3C27" w:rsidRPr="009044F1"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D78EFD0" w14:textId="77777777" w:rsidR="00DC3C27" w:rsidRPr="00BA7128"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Pr>
          <w:rFonts w:ascii="GHEA Grapalat" w:hAnsi="GHEA Grapalat"/>
          <w:i w:val="0"/>
          <w:sz w:val="24"/>
          <w:szCs w:val="24"/>
        </w:rPr>
        <w:t>ЗАПРОСЕ КОТИРОВОК</w:t>
      </w:r>
      <w:r>
        <w:rPr>
          <w:rStyle w:val="FootnoteReference"/>
          <w:rFonts w:ascii="GHEA Grapalat" w:hAnsi="GHEA Grapalat"/>
          <w:i w:val="0"/>
          <w:sz w:val="24"/>
          <w:szCs w:val="24"/>
        </w:rPr>
        <w:footnoteReference w:customMarkFollows="1" w:id="1"/>
        <w:t>*</w:t>
      </w:r>
    </w:p>
    <w:p w14:paraId="6394CCF0" w14:textId="77777777" w:rsidR="00DC3C27" w:rsidRPr="009044F1" w:rsidRDefault="00DC3C27" w:rsidP="00DC3C27">
      <w:pPr>
        <w:pStyle w:val="BodyTextIndent"/>
        <w:widowControl w:val="0"/>
        <w:spacing w:line="240" w:lineRule="auto"/>
        <w:ind w:firstLine="0"/>
        <w:jc w:val="center"/>
        <w:rPr>
          <w:rFonts w:ascii="GHEA Grapalat" w:hAnsi="GHEA Grapalat"/>
          <w:i w:val="0"/>
          <w:sz w:val="24"/>
          <w:szCs w:val="24"/>
        </w:rPr>
      </w:pPr>
    </w:p>
    <w:p w14:paraId="5E86ECE0" w14:textId="77EA888A" w:rsidR="00DC3C27"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AA28AF">
        <w:rPr>
          <w:rFonts w:ascii="GHEA Grapalat" w:hAnsi="GHEA Grapalat"/>
          <w:i w:val="0"/>
          <w:sz w:val="24"/>
          <w:szCs w:val="24"/>
          <w:lang w:val="hy-AM"/>
        </w:rPr>
        <w:t>11</w:t>
      </w:r>
      <w:r w:rsidRPr="009044F1">
        <w:rPr>
          <w:rFonts w:ascii="GHEA Grapalat" w:hAnsi="GHEA Grapalat"/>
          <w:i w:val="0"/>
          <w:sz w:val="24"/>
          <w:szCs w:val="24"/>
        </w:rPr>
        <w:t>" "</w:t>
      </w:r>
      <w:r w:rsidR="002A6D4F">
        <w:rPr>
          <w:rFonts w:ascii="GHEA Grapalat" w:hAnsi="GHEA Grapalat"/>
          <w:i w:val="0"/>
          <w:sz w:val="24"/>
          <w:szCs w:val="24"/>
          <w:lang w:val="hy-AM"/>
        </w:rPr>
        <w:t>0</w:t>
      </w:r>
      <w:r w:rsidR="00AA28AF">
        <w:rPr>
          <w:rFonts w:ascii="GHEA Grapalat" w:hAnsi="GHEA Grapalat"/>
          <w:i w:val="0"/>
          <w:sz w:val="24"/>
          <w:szCs w:val="24"/>
          <w:lang w:val="hy-AM"/>
        </w:rPr>
        <w:t>9</w:t>
      </w:r>
      <w:r w:rsidRPr="009044F1">
        <w:rPr>
          <w:rFonts w:ascii="GHEA Grapalat" w:hAnsi="GHEA Grapalat"/>
          <w:i w:val="0"/>
          <w:sz w:val="24"/>
          <w:szCs w:val="24"/>
        </w:rPr>
        <w:t>" 20</w:t>
      </w:r>
      <w:r w:rsidRPr="007F7FCC">
        <w:rPr>
          <w:rFonts w:ascii="GHEA Grapalat" w:hAnsi="GHEA Grapalat"/>
          <w:i w:val="0"/>
          <w:sz w:val="24"/>
          <w:szCs w:val="24"/>
        </w:rPr>
        <w:t>2</w:t>
      </w:r>
      <w:r w:rsidR="00B0327A">
        <w:rPr>
          <w:rFonts w:ascii="GHEA Grapalat" w:hAnsi="GHEA Grapalat"/>
          <w:i w:val="0"/>
          <w:sz w:val="24"/>
          <w:szCs w:val="24"/>
          <w:lang w:val="hy-AM"/>
        </w:rPr>
        <w:t>4</w:t>
      </w:r>
      <w:r>
        <w:rPr>
          <w:rFonts w:ascii="GHEA Grapalat" w:hAnsi="GHEA Grapalat"/>
          <w:i w:val="0"/>
          <w:sz w:val="24"/>
          <w:szCs w:val="24"/>
        </w:rPr>
        <w:t xml:space="preserve"> </w:t>
      </w:r>
      <w:r w:rsidRPr="009044F1">
        <w:rPr>
          <w:rFonts w:ascii="GHEA Grapalat" w:hAnsi="GHEA Grapalat"/>
          <w:i w:val="0"/>
          <w:sz w:val="24"/>
          <w:szCs w:val="24"/>
        </w:rPr>
        <w:t>года "</w:t>
      </w:r>
      <w:r w:rsidRPr="007F7FCC">
        <w:rPr>
          <w:rFonts w:ascii="GHEA Grapalat" w:hAnsi="GHEA Grapalat"/>
          <w:i w:val="0"/>
          <w:sz w:val="24"/>
          <w:szCs w:val="24"/>
        </w:rPr>
        <w:t>2</w:t>
      </w:r>
      <w:r w:rsidRPr="009044F1">
        <w:rPr>
          <w:rFonts w:ascii="GHEA Grapalat" w:hAnsi="GHEA Grapalat"/>
          <w:i w:val="0"/>
          <w:sz w:val="24"/>
          <w:szCs w:val="24"/>
        </w:rPr>
        <w:t>"</w:t>
      </w:r>
    </w:p>
    <w:p w14:paraId="496EFE97" w14:textId="588B2846" w:rsidR="00DC3C27" w:rsidRPr="009044F1" w:rsidRDefault="00936C1A" w:rsidP="00DC3C27">
      <w:pPr>
        <w:pStyle w:val="BodyTextIndent"/>
        <w:widowControl w:val="0"/>
        <w:spacing w:line="240" w:lineRule="auto"/>
        <w:ind w:firstLine="0"/>
        <w:jc w:val="center"/>
        <w:rPr>
          <w:rFonts w:ascii="GHEA Grapalat" w:hAnsi="GHEA Grapalat"/>
          <w:i w:val="0"/>
          <w:sz w:val="24"/>
          <w:szCs w:val="24"/>
        </w:rPr>
      </w:pPr>
      <w:r w:rsidRPr="00936C1A">
        <w:rPr>
          <w:rFonts w:ascii="GHEA Grapalat" w:hAnsi="GHEA Grapalat"/>
          <w:i w:val="0"/>
          <w:sz w:val="24"/>
          <w:szCs w:val="24"/>
        </w:rPr>
        <w:t>В соответствии с пунктом 2 части 6 статьи 15 Закона "О закупках"</w:t>
      </w:r>
    </w:p>
    <w:p w14:paraId="4229B468" w14:textId="259AD093" w:rsidR="00DC3C27" w:rsidRPr="00510311" w:rsidRDefault="00DC3C27" w:rsidP="00DC3C27">
      <w:pPr>
        <w:pStyle w:val="BodyTextIndent"/>
        <w:widowControl w:val="0"/>
        <w:spacing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GHEA Grapalat" w:hAnsi="GHEA Grapalat"/>
          <w:i w:val="0"/>
          <w:sz w:val="24"/>
          <w:szCs w:val="24"/>
        </w:rPr>
        <w:t>EQ-GHTsDzB-</w:t>
      </w:r>
      <w:r w:rsidR="00AA28AF">
        <w:rPr>
          <w:rFonts w:ascii="GHEA Grapalat" w:hAnsi="GHEA Grapalat"/>
          <w:i w:val="0"/>
          <w:sz w:val="24"/>
          <w:szCs w:val="24"/>
        </w:rPr>
        <w:t>24/115</w:t>
      </w:r>
    </w:p>
    <w:p w14:paraId="54FAD38B" w14:textId="77777777" w:rsidR="00DC3C27" w:rsidRPr="009044F1" w:rsidRDefault="00DC3C27" w:rsidP="00DC3C27">
      <w:pPr>
        <w:pStyle w:val="BodyTextIndent"/>
        <w:widowControl w:val="0"/>
        <w:spacing w:line="240" w:lineRule="auto"/>
        <w:rPr>
          <w:rFonts w:ascii="GHEA Grapalat" w:hAnsi="GHEA Grapalat"/>
          <w:i w:val="0"/>
          <w:sz w:val="24"/>
          <w:szCs w:val="24"/>
        </w:rPr>
      </w:pPr>
    </w:p>
    <w:p w14:paraId="35926C90" w14:textId="77777777" w:rsidR="00DC3C27" w:rsidRPr="00C72614" w:rsidRDefault="00DC3C27" w:rsidP="00DC3C27">
      <w:pPr>
        <w:pStyle w:val="BodyTextIndent"/>
        <w:widowControl w:val="0"/>
        <w:spacing w:line="240" w:lineRule="auto"/>
        <w:ind w:firstLine="567"/>
        <w:rPr>
          <w:rFonts w:ascii="GHEA Grapalat" w:hAnsi="GHEA Grapalat"/>
          <w:i w:val="0"/>
          <w:sz w:val="24"/>
          <w:szCs w:val="24"/>
        </w:rPr>
      </w:pPr>
      <w:r w:rsidRPr="00DA3A61">
        <w:rPr>
          <w:rFonts w:ascii="GHEA Grapalat" w:hAnsi="GHEA Grapalat"/>
          <w:i w:val="0"/>
          <w:sz w:val="24"/>
          <w:szCs w:val="24"/>
        </w:rPr>
        <w:t xml:space="preserve">Заказчик </w:t>
      </w:r>
      <w:r w:rsidRPr="00462876">
        <w:rPr>
          <w:rFonts w:ascii="GHEA Grapalat" w:hAnsi="GHEA Grapalat"/>
          <w:i w:val="0"/>
          <w:sz w:val="24"/>
          <w:szCs w:val="24"/>
        </w:rPr>
        <w:t>мэрия г.Еревана</w:t>
      </w:r>
      <w:r w:rsidRPr="00DA3A61">
        <w:rPr>
          <w:rFonts w:ascii="GHEA Grapalat" w:hAnsi="GHEA Grapalat"/>
          <w:i w:val="0"/>
          <w:sz w:val="24"/>
          <w:szCs w:val="24"/>
        </w:rPr>
        <w:t>, находящийся по адресу:</w:t>
      </w:r>
      <w:r w:rsidRPr="00462876">
        <w:rPr>
          <w:rFonts w:ascii="GHEA Grapalat" w:hAnsi="GHEA Grapalat"/>
          <w:i w:val="0"/>
          <w:sz w:val="24"/>
          <w:szCs w:val="24"/>
        </w:rPr>
        <w:t>РА, г.Ереван, ул. Аргишти 1</w:t>
      </w:r>
      <w:r w:rsidRPr="00C72614">
        <w:rPr>
          <w:rFonts w:ascii="GHEA Grapalat" w:hAnsi="GHEA Grapalat"/>
          <w:i w:val="0"/>
          <w:sz w:val="24"/>
          <w:szCs w:val="24"/>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C72614">
        <w:rPr>
          <w:rFonts w:ascii="GHEA Grapalat" w:hAnsi="GHEA Grapalat"/>
          <w:i w:val="0"/>
          <w:sz w:val="24"/>
          <w:szCs w:val="24"/>
          <w:u w:val="single"/>
        </w:rPr>
        <w:t>www.armeps.am</w:t>
      </w:r>
      <w:r>
        <w:rPr>
          <w:rFonts w:ascii="GHEA Grapalat" w:hAnsi="GHEA Grapalat"/>
          <w:i w:val="0"/>
          <w:sz w:val="24"/>
          <w:szCs w:val="24"/>
          <w:u w:val="single"/>
        </w:rPr>
        <w:fldChar w:fldCharType="end"/>
      </w:r>
      <w:r w:rsidRPr="00C72614">
        <w:rPr>
          <w:rFonts w:ascii="GHEA Grapalat" w:hAnsi="GHEA Grapalat"/>
          <w:i w:val="0"/>
          <w:sz w:val="24"/>
          <w:szCs w:val="24"/>
        </w:rPr>
        <w:t>).</w:t>
      </w:r>
    </w:p>
    <w:p w14:paraId="4D5BADD3" w14:textId="77777777" w:rsidR="00DC3C27"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sidRPr="00EE1D48">
        <w:rPr>
          <w:rFonts w:ascii="Calibri" w:hAnsi="Calibri" w:cs="Calibri"/>
          <w:i w:val="0"/>
          <w:sz w:val="24"/>
          <w:szCs w:val="24"/>
        </w:rPr>
        <w:t> </w:t>
      </w:r>
      <w:r w:rsidRPr="00744C6A">
        <w:rPr>
          <w:rFonts w:ascii="GHEA Grapalat" w:hAnsi="GHEA Grapalat"/>
          <w:i w:val="0"/>
          <w:sz w:val="24"/>
          <w:szCs w:val="24"/>
        </w:rPr>
        <w:t>установленном</w:t>
      </w:r>
      <w:r w:rsidRPr="00EE1D48">
        <w:rPr>
          <w:rFonts w:ascii="Calibri" w:hAnsi="Calibri" w:cs="Calibri"/>
          <w:i w:val="0"/>
          <w:sz w:val="24"/>
          <w:szCs w:val="24"/>
        </w:rPr>
        <w:t> </w:t>
      </w:r>
      <w:r w:rsidRPr="00744C6A">
        <w:rPr>
          <w:rFonts w:ascii="GHEA Grapalat" w:hAnsi="GHEA Grapalat"/>
          <w:i w:val="0"/>
          <w:sz w:val="24"/>
          <w:szCs w:val="24"/>
        </w:rPr>
        <w:t>порядке будет предложено заключить договор на</w:t>
      </w:r>
      <w:r>
        <w:rPr>
          <w:rFonts w:ascii="GHEA Grapalat" w:hAnsi="GHEA Grapalat"/>
          <w:i w:val="0"/>
          <w:sz w:val="24"/>
          <w:szCs w:val="24"/>
        </w:rPr>
        <w:t xml:space="preserve"> преобретение</w:t>
      </w:r>
      <w:r w:rsidRPr="00744C6A">
        <w:rPr>
          <w:rFonts w:ascii="GHEA Grapalat" w:hAnsi="GHEA Grapalat"/>
          <w:i w:val="0"/>
          <w:sz w:val="24"/>
          <w:szCs w:val="24"/>
        </w:rPr>
        <w:t xml:space="preserve"> </w:t>
      </w:r>
      <w:r w:rsidRPr="00EE1D48">
        <w:rPr>
          <w:rFonts w:ascii="GHEA Grapalat" w:hAnsi="GHEA Grapalat"/>
          <w:i w:val="0"/>
          <w:sz w:val="24"/>
          <w:szCs w:val="24"/>
        </w:rPr>
        <w:t>текущих услуг, требующие срочного решения</w:t>
      </w:r>
      <w:r>
        <w:rPr>
          <w:rFonts w:ascii="GHEA Grapalat" w:hAnsi="GHEA Grapalat"/>
          <w:i w:val="0"/>
          <w:sz w:val="24"/>
          <w:szCs w:val="24"/>
        </w:rPr>
        <w:t xml:space="preserve"> (далее — договор).</w:t>
      </w:r>
    </w:p>
    <w:p w14:paraId="51284581" w14:textId="77777777" w:rsidR="00DC3C27" w:rsidRPr="009044F1"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10FF3524" w14:textId="77777777" w:rsidR="00DC3C27" w:rsidRDefault="00DC3C27" w:rsidP="00DC3C2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6BAA932" w14:textId="77777777" w:rsidR="00E06D1F" w:rsidRDefault="00DC3C27" w:rsidP="00E06D1F">
      <w:pPr>
        <w:pStyle w:val="BodyTextIndent"/>
        <w:widowControl w:val="0"/>
        <w:spacing w:line="240" w:lineRule="auto"/>
        <w:ind w:firstLine="567"/>
        <w:rPr>
          <w:rFonts w:ascii="GHEA Grapalat" w:hAnsi="GHEA Grapalat"/>
          <w:b/>
          <w:bCs/>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xml:space="preserve">, по принципу предпочтения, отдаваемого участнику, представившему минимальное </w:t>
      </w:r>
      <w:r w:rsidR="00E06D1F" w:rsidRPr="00645CA8">
        <w:rPr>
          <w:rFonts w:ascii="GHEA Grapalat" w:hAnsi="GHEA Grapalat"/>
          <w:b/>
          <w:bCs/>
          <w:i w:val="0"/>
          <w:sz w:val="24"/>
          <w:szCs w:val="24"/>
        </w:rPr>
        <w:t>средняя сумма максимальной цены за единицу в процентах по принципу предпочтения представленного участника.</w:t>
      </w:r>
    </w:p>
    <w:p w14:paraId="6EC9229E" w14:textId="71F9ECCE" w:rsidR="00DC3C27" w:rsidRPr="00D5443D" w:rsidRDefault="00DC3C27" w:rsidP="00DC3C2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541ED87" w14:textId="0C4B1128" w:rsidR="00DC3C27" w:rsidRPr="00C07F24"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9044F1">
        <w:rPr>
          <w:rFonts w:ascii="GHEA Grapalat" w:hAnsi="GHEA Grapalat"/>
          <w:i w:val="0"/>
          <w:sz w:val="24"/>
          <w:szCs w:val="24"/>
        </w:rPr>
        <w:t xml:space="preserve">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Pr>
          <w:rFonts w:ascii="GHEA Grapalat" w:hAnsi="GHEA Grapalat"/>
          <w:i w:val="0"/>
          <w:sz w:val="24"/>
          <w:szCs w:val="24"/>
        </w:rPr>
        <w:t>), до 11:00</w:t>
      </w:r>
      <w:r w:rsidRPr="009044F1">
        <w:rPr>
          <w:rFonts w:ascii="GHEA Grapalat" w:hAnsi="GHEA Grapalat"/>
          <w:i w:val="0"/>
          <w:sz w:val="24"/>
          <w:szCs w:val="24"/>
        </w:rPr>
        <w:t xml:space="preserve"> часов</w:t>
      </w:r>
      <w:r w:rsidRPr="002166CE">
        <w:rPr>
          <w:rFonts w:ascii="GHEA Grapalat" w:hAnsi="GHEA Grapalat"/>
          <w:i w:val="0"/>
          <w:sz w:val="24"/>
          <w:szCs w:val="24"/>
        </w:rPr>
        <w:t xml:space="preserve"> </w:t>
      </w:r>
      <w:r w:rsidR="00AA28AF">
        <w:rPr>
          <w:rFonts w:ascii="GHEA Grapalat" w:hAnsi="GHEA Grapalat"/>
          <w:i w:val="0"/>
          <w:sz w:val="24"/>
          <w:szCs w:val="24"/>
          <w:lang w:val="hy-AM"/>
        </w:rPr>
        <w:t>20</w:t>
      </w:r>
      <w:r w:rsidR="00862A37" w:rsidRPr="00937682">
        <w:rPr>
          <w:rFonts w:ascii="GHEA Grapalat" w:hAnsi="GHEA Grapalat"/>
          <w:i w:val="0"/>
          <w:sz w:val="24"/>
          <w:szCs w:val="24"/>
        </w:rPr>
        <w:t>-</w:t>
      </w:r>
      <w:r w:rsidR="00862A37">
        <w:rPr>
          <w:rFonts w:ascii="GHEA Grapalat" w:hAnsi="GHEA Grapalat"/>
          <w:i w:val="0"/>
          <w:sz w:val="24"/>
          <w:szCs w:val="24"/>
        </w:rPr>
        <w:t xml:space="preserve">го </w:t>
      </w:r>
      <w:r w:rsidR="00DF6EBF">
        <w:rPr>
          <w:rFonts w:ascii="GHEA Grapalat" w:hAnsi="GHEA Grapalat"/>
          <w:i w:val="0"/>
          <w:sz w:val="24"/>
          <w:szCs w:val="24"/>
        </w:rPr>
        <w:t>сентября</w:t>
      </w:r>
      <w:r w:rsidR="00A073BC" w:rsidRPr="009044F1">
        <w:rPr>
          <w:rFonts w:ascii="GHEA Grapalat" w:hAnsi="GHEA Grapalat"/>
          <w:i w:val="0"/>
          <w:sz w:val="24"/>
          <w:szCs w:val="24"/>
        </w:rPr>
        <w:t xml:space="preserve"> </w:t>
      </w:r>
      <w:r w:rsidRPr="009044F1">
        <w:rPr>
          <w:rFonts w:ascii="GHEA Grapalat" w:hAnsi="GHEA Grapalat"/>
          <w:i w:val="0"/>
          <w:sz w:val="24"/>
          <w:szCs w:val="24"/>
        </w:rPr>
        <w:t>дня с даты опубликования настоящего объявления.</w:t>
      </w:r>
    </w:p>
    <w:p w14:paraId="3D421DB3" w14:textId="77777777"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14:paraId="2C7A24B6" w14:textId="60B537D0"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Pr>
          <w:rFonts w:ascii="GHEA Grapalat" w:hAnsi="GHEA Grapalat"/>
          <w:i w:val="0"/>
          <w:sz w:val="24"/>
          <w:szCs w:val="24"/>
        </w:rPr>
        <w:t>11:00</w:t>
      </w:r>
      <w:r w:rsidRPr="009044F1">
        <w:rPr>
          <w:rFonts w:ascii="GHEA Grapalat" w:hAnsi="GHEA Grapalat"/>
          <w:i w:val="0"/>
          <w:sz w:val="24"/>
          <w:szCs w:val="24"/>
        </w:rPr>
        <w:t xml:space="preserve"> часов </w:t>
      </w:r>
      <w:r w:rsidR="00AA28AF">
        <w:rPr>
          <w:rFonts w:ascii="GHEA Grapalat" w:hAnsi="GHEA Grapalat"/>
          <w:i w:val="0"/>
          <w:sz w:val="24"/>
          <w:szCs w:val="24"/>
          <w:lang w:val="hy-AM"/>
        </w:rPr>
        <w:t>20</w:t>
      </w:r>
      <w:r w:rsidR="00EC7F3D" w:rsidRPr="00937682">
        <w:rPr>
          <w:rFonts w:ascii="GHEA Grapalat" w:hAnsi="GHEA Grapalat"/>
          <w:i w:val="0"/>
          <w:sz w:val="24"/>
          <w:szCs w:val="24"/>
        </w:rPr>
        <w:t>-</w:t>
      </w:r>
      <w:r w:rsidR="00EC7F3D">
        <w:rPr>
          <w:rFonts w:ascii="GHEA Grapalat" w:hAnsi="GHEA Grapalat"/>
          <w:i w:val="0"/>
          <w:sz w:val="24"/>
          <w:szCs w:val="24"/>
        </w:rPr>
        <w:t xml:space="preserve">го </w:t>
      </w:r>
      <w:r w:rsidR="00DF6EBF">
        <w:rPr>
          <w:rFonts w:ascii="GHEA Grapalat" w:hAnsi="GHEA Grapalat"/>
          <w:i w:val="0"/>
          <w:sz w:val="24"/>
          <w:szCs w:val="24"/>
        </w:rPr>
        <w:t>сентября</w:t>
      </w:r>
      <w:r w:rsidRPr="009044F1">
        <w:rPr>
          <w:rFonts w:ascii="GHEA Grapalat" w:hAnsi="GHEA Grapalat"/>
          <w:i w:val="0"/>
          <w:sz w:val="24"/>
          <w:szCs w:val="24"/>
        </w:rPr>
        <w:t xml:space="preserve"> со дня опубл</w:t>
      </w:r>
      <w:r>
        <w:rPr>
          <w:rFonts w:ascii="GHEA Grapalat" w:hAnsi="GHEA Grapalat"/>
          <w:i w:val="0"/>
          <w:sz w:val="24"/>
          <w:szCs w:val="24"/>
        </w:rPr>
        <w:t>икования настоящего объявления.</w:t>
      </w:r>
    </w:p>
    <w:p w14:paraId="64DF14EF" w14:textId="77777777"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D330537" w14:textId="77777777" w:rsidR="00DC3C27" w:rsidRPr="003A1EBB"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095BFA82" w14:textId="77777777" w:rsidR="00DC3C27" w:rsidRPr="003A1EBB" w:rsidRDefault="00DC3C27" w:rsidP="00DC3C27">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Г. Мурадяну</w:t>
      </w:r>
    </w:p>
    <w:p w14:paraId="28A5F371"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+37411514373</w:t>
      </w:r>
    </w:p>
    <w:p w14:paraId="017901F5"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sidRPr="009044F1">
        <w:rPr>
          <w:rFonts w:ascii="GHEA Grapalat" w:hAnsi="GHEA Grapalat"/>
          <w:i w:val="0"/>
          <w:sz w:val="24"/>
          <w:szCs w:val="24"/>
        </w:rPr>
        <w:t>Электронная</w:t>
      </w:r>
      <w:r w:rsidRPr="00E12C21">
        <w:rPr>
          <w:rFonts w:ascii="GHEA Grapalat" w:hAnsi="GHEA Grapalat"/>
          <w:i w:val="0"/>
          <w:sz w:val="24"/>
          <w:szCs w:val="24"/>
        </w:rPr>
        <w:t xml:space="preserve"> </w:t>
      </w:r>
      <w:r>
        <w:rPr>
          <w:rFonts w:ascii="GHEA Grapalat" w:hAnsi="GHEA Grapalat"/>
          <w:i w:val="0"/>
          <w:sz w:val="24"/>
          <w:szCs w:val="24"/>
        </w:rPr>
        <w:t xml:space="preserve">почта </w:t>
      </w:r>
      <w:proofErr w:type="spellStart"/>
      <w:r>
        <w:rPr>
          <w:rFonts w:ascii="GHEA Grapalat" w:hAnsi="GHEA Grapalat"/>
          <w:i w:val="0"/>
          <w:sz w:val="24"/>
          <w:szCs w:val="24"/>
          <w:lang w:val="en-US"/>
        </w:rPr>
        <w:t>gor</w:t>
      </w:r>
      <w:proofErr w:type="spellEnd"/>
      <w:r w:rsidRPr="008D77C2">
        <w:rPr>
          <w:rFonts w:ascii="GHEA Grapalat" w:hAnsi="GHEA Grapalat"/>
          <w:i w:val="0"/>
          <w:sz w:val="24"/>
          <w:szCs w:val="24"/>
        </w:rPr>
        <w:t>.</w:t>
      </w:r>
      <w:proofErr w:type="spellStart"/>
      <w:r>
        <w:rPr>
          <w:rFonts w:ascii="GHEA Grapalat" w:hAnsi="GHEA Grapalat"/>
          <w:i w:val="0"/>
          <w:sz w:val="24"/>
          <w:szCs w:val="24"/>
          <w:lang w:val="en-US"/>
        </w:rPr>
        <w:t>muradyan</w:t>
      </w:r>
      <w:proofErr w:type="spellEnd"/>
      <w:r w:rsidRPr="008D77C2">
        <w:rPr>
          <w:rFonts w:ascii="GHEA Grapalat" w:hAnsi="GHEA Grapalat"/>
          <w:i w:val="0"/>
          <w:sz w:val="24"/>
          <w:szCs w:val="24"/>
        </w:rPr>
        <w:t>@</w:t>
      </w:r>
      <w:proofErr w:type="spellStart"/>
      <w:r>
        <w:rPr>
          <w:rFonts w:ascii="GHEA Grapalat" w:hAnsi="GHEA Grapalat"/>
          <w:i w:val="0"/>
          <w:sz w:val="24"/>
          <w:szCs w:val="24"/>
          <w:lang w:val="en-US"/>
        </w:rPr>
        <w:t>yerevan</w:t>
      </w:r>
      <w:proofErr w:type="spellEnd"/>
      <w:r w:rsidRPr="008D77C2">
        <w:rPr>
          <w:rFonts w:ascii="GHEA Grapalat" w:hAnsi="GHEA Grapalat"/>
          <w:i w:val="0"/>
          <w:sz w:val="24"/>
          <w:szCs w:val="24"/>
        </w:rPr>
        <w:t>.</w:t>
      </w:r>
      <w:r>
        <w:rPr>
          <w:rFonts w:ascii="GHEA Grapalat" w:hAnsi="GHEA Grapalat"/>
          <w:i w:val="0"/>
          <w:sz w:val="24"/>
          <w:szCs w:val="24"/>
          <w:lang w:val="en-US"/>
        </w:rPr>
        <w:t>am</w:t>
      </w:r>
    </w:p>
    <w:p w14:paraId="1A4CC78F"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Pr>
          <w:rFonts w:ascii="GHEA Grapalat" w:hAnsi="GHEA Grapalat"/>
          <w:i w:val="0"/>
          <w:sz w:val="24"/>
          <w:szCs w:val="24"/>
        </w:rPr>
        <w:t>Заказчик м</w:t>
      </w:r>
      <w:r w:rsidRPr="00E12C21">
        <w:rPr>
          <w:rFonts w:ascii="GHEA Grapalat" w:hAnsi="GHEA Grapalat"/>
          <w:i w:val="0"/>
          <w:sz w:val="24"/>
          <w:szCs w:val="24"/>
        </w:rPr>
        <w:t xml:space="preserve">эрия Еревана </w:t>
      </w:r>
    </w:p>
    <w:p w14:paraId="0E906B3B" w14:textId="77777777" w:rsidR="00DC3C27" w:rsidRPr="00D5443D" w:rsidRDefault="00DC3C27" w:rsidP="00DC3C27">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56E70D7" w14:textId="77777777" w:rsidR="00DC3C27" w:rsidRPr="009044F1" w:rsidRDefault="00DC3C27" w:rsidP="00DC3C27">
      <w:pPr>
        <w:pStyle w:val="BodyText"/>
        <w:widowControl w:val="0"/>
        <w:spacing w:after="0"/>
        <w:ind w:right="-7" w:firstLine="567"/>
        <w:jc w:val="center"/>
        <w:rPr>
          <w:rFonts w:ascii="GHEA Grapalat" w:hAnsi="GHEA Grapalat"/>
        </w:rPr>
      </w:pPr>
    </w:p>
    <w:p w14:paraId="08EBC55B" w14:textId="77777777" w:rsidR="00DC3C27" w:rsidRPr="003A1EBB" w:rsidRDefault="00DC3C27" w:rsidP="00DC3C27">
      <w:pPr>
        <w:pStyle w:val="BodyText"/>
        <w:widowControl w:val="0"/>
        <w:spacing w:after="0"/>
        <w:ind w:right="-7" w:firstLine="567"/>
        <w:jc w:val="center"/>
        <w:rPr>
          <w:rFonts w:ascii="GHEA Grapalat" w:hAnsi="GHEA Grapalat"/>
        </w:rPr>
      </w:pPr>
    </w:p>
    <w:p w14:paraId="57FEFCBD" w14:textId="77777777" w:rsidR="00DC3C27" w:rsidRPr="003A1EBB" w:rsidRDefault="00DC3C27" w:rsidP="00DC3C27">
      <w:pPr>
        <w:pStyle w:val="BodyText"/>
        <w:widowControl w:val="0"/>
        <w:spacing w:after="0"/>
        <w:ind w:right="-7" w:firstLine="567"/>
        <w:jc w:val="center"/>
        <w:rPr>
          <w:rFonts w:ascii="GHEA Grapalat" w:hAnsi="GHEA Grapalat"/>
        </w:rPr>
      </w:pPr>
    </w:p>
    <w:p w14:paraId="6C32BFD7" w14:textId="77777777" w:rsidR="00DC3C27" w:rsidRPr="003A1EBB" w:rsidRDefault="00DC3C27" w:rsidP="00DC3C27">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71F68B7F" w14:textId="77777777" w:rsidR="00DC3C27" w:rsidRPr="003A1EBB" w:rsidRDefault="00DC3C27" w:rsidP="00DC3C27">
      <w:pPr>
        <w:pStyle w:val="BodyText"/>
        <w:widowControl w:val="0"/>
        <w:spacing w:after="0"/>
        <w:ind w:right="-7" w:firstLine="567"/>
        <w:jc w:val="center"/>
        <w:rPr>
          <w:rFonts w:ascii="GHEA Grapalat" w:hAnsi="GHEA Grapalat"/>
        </w:rPr>
      </w:pPr>
    </w:p>
    <w:p w14:paraId="1A5272A9" w14:textId="77777777" w:rsidR="00DC3C27" w:rsidRPr="003A1EBB" w:rsidRDefault="00DC3C27" w:rsidP="00DC3C27">
      <w:pPr>
        <w:pStyle w:val="BodyText"/>
        <w:widowControl w:val="0"/>
        <w:spacing w:after="0"/>
        <w:ind w:right="-7" w:firstLine="567"/>
        <w:jc w:val="center"/>
        <w:rPr>
          <w:rFonts w:ascii="GHEA Grapalat" w:hAnsi="GHEA Grapalat"/>
        </w:rPr>
      </w:pPr>
    </w:p>
    <w:p w14:paraId="68058A0B" w14:textId="77777777" w:rsidR="00DC3C27" w:rsidRPr="003A1EBB" w:rsidRDefault="00DC3C27" w:rsidP="00DC3C27">
      <w:pPr>
        <w:pStyle w:val="BodyText"/>
        <w:widowControl w:val="0"/>
        <w:spacing w:after="0"/>
        <w:ind w:right="-7" w:firstLine="567"/>
        <w:jc w:val="center"/>
        <w:rPr>
          <w:rFonts w:ascii="GHEA Grapalat" w:hAnsi="GHEA Grapalat"/>
        </w:rPr>
      </w:pPr>
    </w:p>
    <w:p w14:paraId="378DC13B" w14:textId="77777777" w:rsidR="00DC3C27" w:rsidRPr="009044F1" w:rsidRDefault="00DC3C27" w:rsidP="00DC3C27">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543ACA3A" w14:textId="77777777" w:rsidR="00DC3C27" w:rsidRPr="009044F1" w:rsidRDefault="00DC3C27" w:rsidP="00DC3C27">
      <w:pPr>
        <w:pStyle w:val="BodyText"/>
        <w:widowControl w:val="0"/>
        <w:spacing w:after="0"/>
        <w:ind w:right="-7" w:firstLine="567"/>
        <w:jc w:val="center"/>
        <w:rPr>
          <w:rFonts w:ascii="GHEA Grapalat" w:hAnsi="GHEA Grapalat" w:cs="Sylfaen"/>
        </w:rPr>
      </w:pPr>
    </w:p>
    <w:p w14:paraId="6E6CEC15" w14:textId="77777777" w:rsidR="00DC3C27" w:rsidRPr="009044F1" w:rsidRDefault="00DC3C27" w:rsidP="00DC3C27">
      <w:pPr>
        <w:pStyle w:val="BodyText"/>
        <w:widowControl w:val="0"/>
        <w:spacing w:after="0"/>
        <w:ind w:right="-7" w:firstLine="567"/>
        <w:jc w:val="center"/>
        <w:rPr>
          <w:rFonts w:ascii="GHEA Grapalat" w:hAnsi="GHEA Grapalat" w:cs="Sylfaen"/>
        </w:rPr>
      </w:pPr>
    </w:p>
    <w:p w14:paraId="63A9D9BD" w14:textId="77777777" w:rsidR="00DC3C27" w:rsidRPr="009044F1" w:rsidRDefault="00DC3C27" w:rsidP="00DC3C27">
      <w:pPr>
        <w:pStyle w:val="BodyText"/>
        <w:widowControl w:val="0"/>
        <w:spacing w:after="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ОБЪЯВЛЕННЫЙ С ЦЕЛЬЮ ПРИОБРЕТЕНИЯ</w:t>
      </w:r>
      <w:r>
        <w:rPr>
          <w:rFonts w:ascii="GHEA Grapalat" w:hAnsi="GHEA Grapalat"/>
        </w:rPr>
        <w:t xml:space="preserve"> </w:t>
      </w:r>
      <w:r w:rsidRPr="009044F1">
        <w:rPr>
          <w:rFonts w:ascii="GHEA Grapalat" w:hAnsi="GHEA Grapalat"/>
        </w:rPr>
        <w:t>"</w:t>
      </w:r>
      <w:r w:rsidRPr="0015715E">
        <w:rPr>
          <w:rFonts w:ascii="GHEA Grapalat" w:hAnsi="GHEA Grapalat"/>
        </w:rPr>
        <w:t xml:space="preserve"> </w:t>
      </w:r>
      <w:r>
        <w:rPr>
          <w:rFonts w:ascii="GHEA Grapalat" w:hAnsi="GHEA Grapalat"/>
        </w:rPr>
        <w:t xml:space="preserve">ТЕКУЩИХ </w:t>
      </w:r>
      <w:r w:rsidRPr="007A364F">
        <w:rPr>
          <w:rFonts w:ascii="GHEA Grapalat" w:hAnsi="GHEA Grapalat"/>
        </w:rPr>
        <w:t xml:space="preserve">УСЛУГ, </w:t>
      </w:r>
      <w:r w:rsidRPr="00EE1D48">
        <w:rPr>
          <w:rFonts w:ascii="GHEA Grapalat" w:hAnsi="GHEA Grapalat"/>
        </w:rPr>
        <w:t>ТРЕБУЮЩИЕ СРОЧНОГО РЕШЕНИЯ</w:t>
      </w:r>
      <w:r w:rsidRPr="009044F1">
        <w:rPr>
          <w:rFonts w:ascii="GHEA Grapalat" w:hAnsi="GHEA Grapalat"/>
        </w:rPr>
        <w:t>"</w:t>
      </w:r>
      <w:r>
        <w:rPr>
          <w:rFonts w:ascii="GHEA Grapalat" w:hAnsi="GHEA Grapalat"/>
        </w:rPr>
        <w:t xml:space="preserve"> </w:t>
      </w:r>
      <w:r w:rsidRPr="009044F1">
        <w:rPr>
          <w:rFonts w:ascii="GHEA Grapalat" w:hAnsi="GHEA Grapalat"/>
        </w:rPr>
        <w:t>ДЛЯ НУЖД "</w:t>
      </w:r>
      <w:r>
        <w:rPr>
          <w:rFonts w:ascii="GHEA Grapalat" w:hAnsi="GHEA Grapalat"/>
        </w:rPr>
        <w:t>МЭРИИ г. ЕРЕВАН</w:t>
      </w:r>
      <w:r w:rsidRPr="009044F1">
        <w:rPr>
          <w:rFonts w:ascii="GHEA Grapalat" w:hAnsi="GHEA Grapalat"/>
        </w:rPr>
        <w:t>"</w:t>
      </w:r>
    </w:p>
    <w:p w14:paraId="06130819" w14:textId="77777777" w:rsidR="00DC3C27" w:rsidRPr="009044F1" w:rsidRDefault="00DC3C27" w:rsidP="00DC3C27">
      <w:pPr>
        <w:pStyle w:val="BodyText"/>
        <w:widowControl w:val="0"/>
        <w:spacing w:after="0"/>
        <w:ind w:right="-7" w:firstLine="567"/>
        <w:jc w:val="center"/>
        <w:rPr>
          <w:rFonts w:ascii="GHEA Grapalat" w:hAnsi="GHEA Grapalat"/>
        </w:rPr>
      </w:pPr>
    </w:p>
    <w:p w14:paraId="232A51CB" w14:textId="77777777" w:rsidR="00DC3C27" w:rsidRPr="009044F1" w:rsidRDefault="00DC3C27" w:rsidP="00DC3C27">
      <w:pPr>
        <w:pStyle w:val="BodyText"/>
        <w:widowControl w:val="0"/>
        <w:spacing w:after="0"/>
        <w:ind w:right="-7" w:firstLine="567"/>
        <w:jc w:val="center"/>
        <w:rPr>
          <w:rFonts w:ascii="GHEA Grapalat" w:hAnsi="GHEA Grapalat"/>
        </w:rPr>
      </w:pPr>
    </w:p>
    <w:p w14:paraId="2990A0C1" w14:textId="77777777" w:rsidR="00DC3C27" w:rsidRDefault="00DC3C27" w:rsidP="00DC3C27">
      <w:pPr>
        <w:rPr>
          <w:rFonts w:ascii="GHEA Grapalat" w:hAnsi="GHEA Grapalat"/>
        </w:rPr>
      </w:pPr>
      <w:r>
        <w:rPr>
          <w:rFonts w:ascii="GHEA Grapalat" w:hAnsi="GHEA Grapalat"/>
        </w:rPr>
        <w:br w:type="page"/>
      </w:r>
    </w:p>
    <w:p w14:paraId="2C73D4F2" w14:textId="77777777" w:rsidR="00DC3C27" w:rsidRPr="009044F1" w:rsidRDefault="00DC3C27" w:rsidP="00DC3C27">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2BD10AB" w14:textId="77777777" w:rsidR="00DC3C27" w:rsidRPr="005F25EF" w:rsidRDefault="00DC3C27" w:rsidP="00DC3C27">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5A355845" w14:textId="77777777" w:rsidR="00DC3C27" w:rsidRPr="00F40235" w:rsidRDefault="00DC3C27" w:rsidP="00DC3C27">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4B883B7D" w14:textId="77777777" w:rsidR="00DC3C27" w:rsidRPr="00D3436F" w:rsidRDefault="00DC3C27" w:rsidP="00DC3C27">
      <w:pPr>
        <w:widowControl w:val="0"/>
        <w:ind w:firstLine="567"/>
        <w:jc w:val="both"/>
        <w:rPr>
          <w:rFonts w:ascii="GHEA Grapalat" w:hAnsi="GHEA Grapalat"/>
          <w:i/>
          <w:lang w:val="hy-AM"/>
        </w:rPr>
      </w:pPr>
    </w:p>
    <w:p w14:paraId="445EFDE1" w14:textId="77777777" w:rsidR="00DC3C27" w:rsidRPr="009044F1" w:rsidRDefault="00DC3C27" w:rsidP="00DC3C27">
      <w:pPr>
        <w:widowControl w:val="0"/>
        <w:ind w:firstLine="567"/>
        <w:jc w:val="both"/>
        <w:rPr>
          <w:rFonts w:ascii="GHEA Grapalat" w:hAnsi="GHEA Grapalat"/>
          <w:i/>
        </w:rPr>
      </w:pPr>
      <w:r w:rsidRPr="009044F1">
        <w:rPr>
          <w:rFonts w:ascii="GHEA Grapalat" w:hAnsi="GHEA Grapalat"/>
          <w:i/>
        </w:rPr>
        <w:t>Одновременно:</w:t>
      </w:r>
    </w:p>
    <w:p w14:paraId="0B3E87EB" w14:textId="77777777" w:rsidR="00DC3C27" w:rsidRPr="00506832" w:rsidRDefault="00DC3C27" w:rsidP="00DC3C27">
      <w:pPr>
        <w:jc w:val="both"/>
        <w:rPr>
          <w:rFonts w:ascii="GHEA Grapalat" w:hAnsi="GHEA Grapalat"/>
          <w:i/>
        </w:rPr>
      </w:pPr>
      <w:r w:rsidRPr="009044F1">
        <w:rPr>
          <w:rFonts w:ascii="GHEA Grapalat" w:hAnsi="GHEA Grapalat"/>
          <w:i/>
        </w:rPr>
        <w:t>-</w:t>
      </w:r>
      <w:r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Pr>
          <w:rFonts w:ascii="GHEA Grapalat" w:hAnsi="GHEA Grapalat"/>
          <w:i/>
        </w:rPr>
        <w:t xml:space="preserve">следовать  </w:t>
      </w:r>
      <w:hyperlink w:history="1">
        <w:r w:rsidRPr="00A4566B">
          <w:rPr>
            <w:rFonts w:ascii="GHEA Grapalat" w:hAnsi="GHEA Grapalat"/>
            <w:i/>
          </w:rPr>
          <w:t>руководству по закупкам, осуществляемым в электронной форме</w:t>
        </w:r>
      </w:hyperlink>
      <w:r w:rsidRPr="00192A1C">
        <w:rPr>
          <w:rFonts w:ascii="GHEA Grapalat" w:hAnsi="GHEA Grapalat"/>
          <w:i/>
        </w:rPr>
        <w:t xml:space="preserve"> подраздела «Руководящие указания, руководств</w:t>
      </w:r>
      <w:r w:rsidRPr="00D3436F">
        <w:rPr>
          <w:rFonts w:ascii="GHEA Grapalat" w:hAnsi="GHEA Grapalat"/>
          <w:i/>
        </w:rPr>
        <w:t>а</w:t>
      </w:r>
      <w:r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Pr="00506832">
        <w:rPr>
          <w:rStyle w:val="Hyperlink"/>
          <w:rFonts w:ascii="GHEA Grapalat" w:hAnsi="GHEA Grapalat"/>
          <w:i/>
        </w:rPr>
        <w:t>www.procurement.am</w:t>
      </w:r>
      <w:r>
        <w:rPr>
          <w:rStyle w:val="Hyperlink"/>
          <w:rFonts w:ascii="GHEA Grapalat" w:hAnsi="GHEA Grapalat"/>
          <w:i/>
        </w:rPr>
        <w:fldChar w:fldCharType="end"/>
      </w:r>
      <w:r w:rsidRPr="00192A1C">
        <w:rPr>
          <w:rFonts w:ascii="GHEA Grapalat" w:hAnsi="GHEA Grapalat"/>
          <w:i/>
        </w:rPr>
        <w:t>.</w:t>
      </w:r>
    </w:p>
    <w:p w14:paraId="78F0FA6A" w14:textId="77777777" w:rsidR="00DC3C27" w:rsidRDefault="00DC3C27" w:rsidP="00DC3C27">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7" w:history="1">
        <w:r w:rsidRPr="00506832">
          <w:rPr>
            <w:rStyle w:val="Hyperlink"/>
            <w:rFonts w:ascii="Sylfaen" w:hAnsi="Sylfaen"/>
            <w:lang w:val="hy-AM"/>
          </w:rPr>
          <w:t>http://gnumner.am/hy/page/ughecuycner_dzernarkner</w:t>
        </w:r>
      </w:hyperlink>
    </w:p>
    <w:p w14:paraId="4FC3AF9D" w14:textId="77777777" w:rsidR="00DC3C27" w:rsidRDefault="00DC3C27" w:rsidP="00DC3C27">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213504A9" w14:textId="77777777" w:rsidR="00DC3C27" w:rsidRPr="007B5333" w:rsidRDefault="00DC3C27" w:rsidP="00DC3C2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0A008D15" w14:textId="77777777" w:rsidR="00DC3C27" w:rsidRPr="009044F1" w:rsidRDefault="00DC3C27" w:rsidP="00DC3C27">
      <w:pPr>
        <w:widowControl w:val="0"/>
        <w:ind w:firstLine="567"/>
        <w:jc w:val="both"/>
        <w:rPr>
          <w:rFonts w:ascii="GHEA Grapalat" w:hAnsi="GHEA Grapalat"/>
          <w:i/>
        </w:rPr>
      </w:pPr>
    </w:p>
    <w:p w14:paraId="52310F42" w14:textId="77777777" w:rsidR="00DC3C27" w:rsidRPr="009044F1" w:rsidRDefault="00DC3C27" w:rsidP="00DC3C27">
      <w:pPr>
        <w:widowControl w:val="0"/>
        <w:ind w:firstLine="567"/>
        <w:jc w:val="center"/>
        <w:rPr>
          <w:rFonts w:ascii="GHEA Grapalat" w:hAnsi="GHEA Grapalat" w:cs="Sylfaen"/>
          <w:b/>
        </w:rPr>
      </w:pPr>
      <w:r w:rsidRPr="009044F1">
        <w:rPr>
          <w:rFonts w:ascii="GHEA Grapalat" w:hAnsi="GHEA Grapalat"/>
        </w:rPr>
        <w:br w:type="page"/>
      </w:r>
    </w:p>
    <w:p w14:paraId="3F232C65" w14:textId="77777777" w:rsidR="00DC3C27" w:rsidRPr="009044F1" w:rsidRDefault="00DC3C27" w:rsidP="00DC3C27">
      <w:pPr>
        <w:widowControl w:val="0"/>
        <w:jc w:val="center"/>
        <w:rPr>
          <w:rFonts w:ascii="GHEA Grapalat" w:hAnsi="GHEA Grapalat"/>
          <w:b/>
        </w:rPr>
      </w:pPr>
      <w:r w:rsidRPr="009044F1">
        <w:rPr>
          <w:rFonts w:ascii="GHEA Grapalat" w:hAnsi="GHEA Grapalat"/>
          <w:b/>
        </w:rPr>
        <w:lastRenderedPageBreak/>
        <w:t>СОДЕРЖАНИЕ</w:t>
      </w:r>
    </w:p>
    <w:p w14:paraId="436AFB3A" w14:textId="77777777" w:rsidR="00DC3C27" w:rsidRPr="009044F1" w:rsidRDefault="00DC3C27" w:rsidP="00DC3C27">
      <w:pPr>
        <w:widowControl w:val="0"/>
        <w:ind w:firstLine="567"/>
        <w:jc w:val="center"/>
        <w:rPr>
          <w:rFonts w:ascii="GHEA Grapalat" w:hAnsi="GHEA Grapalat"/>
          <w:i/>
        </w:rPr>
      </w:pPr>
    </w:p>
    <w:p w14:paraId="7A34C66B" w14:textId="77777777" w:rsidR="00DC3C27" w:rsidRPr="00EE1D48" w:rsidRDefault="00DC3C27" w:rsidP="00DC3C27">
      <w:pPr>
        <w:widowControl w:val="0"/>
        <w:jc w:val="center"/>
        <w:rPr>
          <w:rFonts w:ascii="GHEA Grapalat" w:hAnsi="GHEA Grapalat"/>
          <w:b/>
        </w:rPr>
      </w:pPr>
      <w:r w:rsidRPr="00EE1D48">
        <w:rPr>
          <w:rFonts w:ascii="GHEA Grapalat" w:hAnsi="GHEA Grapalat"/>
          <w:b/>
        </w:rPr>
        <w:t xml:space="preserve">ТЕКУЩИЕ УСЛУГИ, ТРЕБУЮЩИЕ СРОЧНОГО РЕШЕНИЯ </w:t>
      </w:r>
      <w:r>
        <w:rPr>
          <w:rFonts w:ascii="GHEA Grapalat" w:hAnsi="GHEA Grapalat"/>
          <w:b/>
        </w:rPr>
        <w:t>ДЛЯ НУЖД</w:t>
      </w:r>
      <w:r w:rsidRPr="00EE1D48">
        <w:rPr>
          <w:rFonts w:ascii="GHEA Grapalat" w:hAnsi="GHEA Grapalat"/>
          <w:b/>
        </w:rPr>
        <w:t xml:space="preserve"> МЭРИЯ Г.ЕРЕВАНА</w:t>
      </w:r>
    </w:p>
    <w:p w14:paraId="55ACFBB8" w14:textId="77777777" w:rsidR="00DC3C27" w:rsidRPr="00EE1D48" w:rsidRDefault="00DC3C27" w:rsidP="00DC3C27">
      <w:pPr>
        <w:widowControl w:val="0"/>
        <w:ind w:firstLine="567"/>
        <w:jc w:val="center"/>
        <w:rPr>
          <w:rFonts w:ascii="GHEA Grapalat" w:hAnsi="GHEA Grapalat"/>
          <w:b/>
        </w:rPr>
      </w:pPr>
    </w:p>
    <w:p w14:paraId="68419DA1" w14:textId="77777777" w:rsidR="00DC3C27" w:rsidRPr="009044F1" w:rsidRDefault="00DC3C27" w:rsidP="00DC3C27">
      <w:pPr>
        <w:widowControl w:val="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384916E2" w14:textId="77777777" w:rsidR="00DC3C27" w:rsidRPr="009044F1" w:rsidRDefault="00DC3C27" w:rsidP="00DC3C27">
      <w:pPr>
        <w:widowControl w:val="0"/>
        <w:jc w:val="center"/>
        <w:rPr>
          <w:rFonts w:ascii="GHEA Grapalat" w:hAnsi="GHEA Grapalat" w:cs="Sylfaen"/>
          <w:b/>
        </w:rPr>
      </w:pPr>
    </w:p>
    <w:p w14:paraId="66FFBD6E" w14:textId="77777777" w:rsidR="00DC3C27" w:rsidRPr="008842CE" w:rsidRDefault="00DC3C27" w:rsidP="00DC3C27">
      <w:pPr>
        <w:widowControl w:val="0"/>
        <w:jc w:val="center"/>
        <w:rPr>
          <w:rFonts w:ascii="GHEA Grapalat" w:hAnsi="GHEA Grapalat"/>
          <w:b/>
        </w:rPr>
      </w:pPr>
      <w:r w:rsidRPr="009044F1">
        <w:rPr>
          <w:rFonts w:ascii="GHEA Grapalat" w:hAnsi="GHEA Grapalat"/>
          <w:b/>
        </w:rPr>
        <w:t>ЧАСТЬ I.</w:t>
      </w:r>
    </w:p>
    <w:p w14:paraId="7C132349" w14:textId="77777777" w:rsidR="00DC3C27" w:rsidRPr="008842CE" w:rsidRDefault="00DC3C27" w:rsidP="00DC3C27">
      <w:pPr>
        <w:widowControl w:val="0"/>
        <w:jc w:val="center"/>
        <w:rPr>
          <w:rFonts w:ascii="GHEA Grapalat" w:hAnsi="GHEA Grapalat"/>
        </w:rPr>
      </w:pPr>
    </w:p>
    <w:p w14:paraId="053DB12B"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2AC265A9"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7EC2D038" w14:textId="77777777" w:rsidR="00DC3C27" w:rsidRPr="00543BAE"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12BAEDA8" w14:textId="77777777" w:rsidR="00DC3C27" w:rsidRPr="009044F1" w:rsidRDefault="00DC3C27" w:rsidP="00DC3C27">
      <w:pPr>
        <w:widowControl w:val="0"/>
        <w:tabs>
          <w:tab w:val="left" w:pos="1134"/>
        </w:tabs>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283BFC82" w14:textId="77777777" w:rsidR="00DC3C27" w:rsidRPr="009044F1" w:rsidRDefault="00DC3C27" w:rsidP="00DC3C27">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721F5BA6" w14:textId="77777777" w:rsidR="0084701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p>
    <w:p w14:paraId="211EF993" w14:textId="77777777" w:rsidR="00DC3C27" w:rsidRPr="008842CE" w:rsidRDefault="00DC3C27" w:rsidP="00DC3C27">
      <w:pPr>
        <w:widowControl w:val="0"/>
        <w:tabs>
          <w:tab w:val="left" w:pos="1134"/>
        </w:tabs>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3C593340"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450FF697"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1073DE9E"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48300C1E" w14:textId="77777777" w:rsidR="00DC3C27" w:rsidRPr="00543BAE"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764DC7FE" w14:textId="77777777" w:rsidR="00DC3C27" w:rsidRDefault="00DC3C27" w:rsidP="00DC3C27">
      <w:pPr>
        <w:widowControl w:val="0"/>
        <w:jc w:val="center"/>
        <w:rPr>
          <w:rFonts w:ascii="GHEA Grapalat" w:hAnsi="GHEA Grapalat"/>
          <w:b/>
        </w:rPr>
      </w:pPr>
    </w:p>
    <w:p w14:paraId="20FE4719" w14:textId="77777777" w:rsidR="00DC3C27" w:rsidRDefault="00DC3C27" w:rsidP="00DC3C27">
      <w:pPr>
        <w:widowControl w:val="0"/>
        <w:jc w:val="center"/>
        <w:rPr>
          <w:rFonts w:ascii="GHEA Grapalat" w:hAnsi="GHEA Grapalat"/>
          <w:b/>
        </w:rPr>
      </w:pPr>
    </w:p>
    <w:p w14:paraId="55FA4C3E" w14:textId="77777777" w:rsidR="00DC3C27" w:rsidRPr="00374F4A" w:rsidRDefault="00DC3C27" w:rsidP="00DC3C27">
      <w:pPr>
        <w:widowControl w:val="0"/>
        <w:jc w:val="center"/>
        <w:rPr>
          <w:rFonts w:ascii="GHEA Grapalat" w:hAnsi="GHEA Grapalat"/>
          <w:b/>
        </w:rPr>
      </w:pPr>
      <w:r>
        <w:rPr>
          <w:rFonts w:ascii="GHEA Grapalat" w:hAnsi="GHEA Grapalat"/>
          <w:b/>
        </w:rPr>
        <w:t xml:space="preserve">ЧАСТЬ II. </w:t>
      </w:r>
    </w:p>
    <w:p w14:paraId="7E4BCF45" w14:textId="77777777" w:rsidR="00DC3C27" w:rsidRPr="00374F4A" w:rsidRDefault="00DC3C27" w:rsidP="00DC3C27">
      <w:pPr>
        <w:widowControl w:val="0"/>
        <w:jc w:val="center"/>
        <w:rPr>
          <w:rFonts w:ascii="GHEA Grapalat" w:hAnsi="GHEA Grapalat"/>
          <w:b/>
        </w:rPr>
      </w:pPr>
    </w:p>
    <w:p w14:paraId="3D5B87B9" w14:textId="77777777" w:rsidR="00DC3C27" w:rsidRDefault="00DC3C27" w:rsidP="00DC3C27">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7B728F35" w14:textId="77777777" w:rsidR="00DC3C27" w:rsidRPr="008842CE" w:rsidRDefault="00DC3C27" w:rsidP="00DC3C27">
      <w:pPr>
        <w:widowControl w:val="0"/>
        <w:jc w:val="center"/>
        <w:rPr>
          <w:rFonts w:ascii="GHEA Grapalat" w:hAnsi="GHEA Grapalat"/>
          <w:b/>
        </w:rPr>
      </w:pPr>
    </w:p>
    <w:p w14:paraId="74ECDDA3"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3DFF99F2" w14:textId="77777777" w:rsidR="00DC3C27" w:rsidRPr="003A1EBB" w:rsidRDefault="00DC3C27" w:rsidP="00DC3C27">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1C1A9C4" w14:textId="77777777" w:rsidR="00DC3C27" w:rsidRPr="00625529" w:rsidRDefault="00DC3C27" w:rsidP="00DC3C27">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4D9A774E" w14:textId="77777777" w:rsidR="00DC3C27" w:rsidRDefault="00DC3C27" w:rsidP="00DC3C27">
      <w:pPr>
        <w:rPr>
          <w:rFonts w:ascii="GHEA Grapalat" w:hAnsi="GHEA Grapalat"/>
          <w:spacing w:val="-6"/>
        </w:rPr>
      </w:pPr>
      <w:r>
        <w:rPr>
          <w:rFonts w:ascii="GHEA Grapalat" w:hAnsi="GHEA Grapalat"/>
          <w:spacing w:val="-6"/>
        </w:rPr>
        <w:br w:type="page"/>
      </w:r>
    </w:p>
    <w:p w14:paraId="39DFC088" w14:textId="23BB866D" w:rsidR="00DC3C27" w:rsidRPr="006D2DF7" w:rsidRDefault="00DC3C27" w:rsidP="00DC3C27">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Pr>
          <w:rFonts w:ascii="GHEA Grapalat" w:hAnsi="GHEA Grapalat"/>
          <w:spacing w:val="-6"/>
        </w:rPr>
        <w:t>запросе котировок</w:t>
      </w:r>
      <w:r w:rsidRPr="006D2DF7">
        <w:rPr>
          <w:rFonts w:ascii="GHEA Grapalat" w:hAnsi="GHEA Grapalat"/>
          <w:spacing w:val="-6"/>
        </w:rPr>
        <w:t xml:space="preserve">, проводимом под кодом </w:t>
      </w:r>
      <w:r>
        <w:rPr>
          <w:rFonts w:ascii="GHEA Grapalat" w:hAnsi="GHEA Grapalat"/>
          <w:spacing w:val="-6"/>
        </w:rPr>
        <w:t>EQ-GHTsDzB-</w:t>
      </w:r>
      <w:r w:rsidR="00AA28AF">
        <w:rPr>
          <w:rFonts w:ascii="GHEA Grapalat" w:hAnsi="GHEA Grapalat"/>
          <w:spacing w:val="-6"/>
        </w:rPr>
        <w:t>24/115</w:t>
      </w:r>
      <w:r>
        <w:rPr>
          <w:rFonts w:ascii="GHEA Grapalat" w:hAnsi="GHEA Grapalat"/>
          <w:spacing w:val="-6"/>
        </w:rPr>
        <w:t xml:space="preserve"> </w:t>
      </w:r>
      <w:r w:rsidRPr="006D2DF7">
        <w:rPr>
          <w:rFonts w:ascii="GHEA Grapalat" w:hAnsi="GHEA Grapalat"/>
          <w:spacing w:val="-6"/>
        </w:rPr>
        <w:t>(далее — процедура).</w:t>
      </w:r>
    </w:p>
    <w:p w14:paraId="57E9E909" w14:textId="77777777" w:rsidR="00DC3C27" w:rsidRPr="000B2CFA" w:rsidRDefault="00DC3C27" w:rsidP="00DC3C27">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39DF0FC" w14:textId="77777777" w:rsidR="00DC3C27" w:rsidRPr="009044F1" w:rsidRDefault="00DC3C27" w:rsidP="00DC3C27">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1D32D0E9" w14:textId="77777777" w:rsidR="00DC3C27" w:rsidRPr="009044F1" w:rsidRDefault="00DC3C27" w:rsidP="00DC3C27">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41853A8F" w14:textId="77777777" w:rsidR="00DC3C27" w:rsidRPr="009044F1" w:rsidRDefault="00DC3C27" w:rsidP="00DC3C27">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F245778" w14:textId="77777777" w:rsidR="00DC3C27" w:rsidRPr="009044F1"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proofErr w:type="spellStart"/>
      <w:r>
        <w:rPr>
          <w:rFonts w:ascii="GHEA Grapalat" w:hAnsi="GHEA Grapalat"/>
          <w:sz w:val="24"/>
          <w:szCs w:val="24"/>
          <w:lang w:val="en-US"/>
        </w:rPr>
        <w:t>gor</w:t>
      </w:r>
      <w:proofErr w:type="spellEnd"/>
      <w:r w:rsidRPr="00EE1D48">
        <w:rPr>
          <w:rFonts w:ascii="GHEA Grapalat" w:hAnsi="GHEA Grapalat"/>
          <w:sz w:val="24"/>
          <w:szCs w:val="24"/>
        </w:rPr>
        <w:t>.</w:t>
      </w:r>
      <w:proofErr w:type="spellStart"/>
      <w:r>
        <w:rPr>
          <w:rFonts w:ascii="GHEA Grapalat" w:hAnsi="GHEA Grapalat"/>
          <w:sz w:val="24"/>
          <w:szCs w:val="24"/>
          <w:lang w:val="en-US"/>
        </w:rPr>
        <w:t>muradyan</w:t>
      </w:r>
      <w:proofErr w:type="spellEnd"/>
      <w:r w:rsidRPr="00EE1D48">
        <w:rPr>
          <w:rFonts w:ascii="GHEA Grapalat" w:hAnsi="GHEA Grapalat"/>
          <w:sz w:val="24"/>
          <w:szCs w:val="24"/>
        </w:rPr>
        <w:t>@</w:t>
      </w:r>
      <w:proofErr w:type="spellStart"/>
      <w:r>
        <w:rPr>
          <w:rFonts w:ascii="GHEA Grapalat" w:hAnsi="GHEA Grapalat"/>
          <w:sz w:val="24"/>
          <w:szCs w:val="24"/>
          <w:lang w:val="en-US"/>
        </w:rPr>
        <w:t>yerevan</w:t>
      </w:r>
      <w:proofErr w:type="spellEnd"/>
      <w:r w:rsidRPr="00EE1D48">
        <w:rPr>
          <w:rFonts w:ascii="GHEA Grapalat" w:hAnsi="GHEA Grapalat"/>
          <w:sz w:val="24"/>
          <w:szCs w:val="24"/>
        </w:rPr>
        <w:t>.</w:t>
      </w:r>
      <w:r>
        <w:rPr>
          <w:rFonts w:ascii="GHEA Grapalat" w:hAnsi="GHEA Grapalat"/>
          <w:sz w:val="24"/>
          <w:szCs w:val="24"/>
          <w:lang w:val="en-US"/>
        </w:rPr>
        <w:t>am</w:t>
      </w:r>
      <w:r w:rsidRPr="009044F1">
        <w:rPr>
          <w:rFonts w:ascii="GHEA Grapalat" w:hAnsi="GHEA Grapalat"/>
          <w:sz w:val="24"/>
          <w:szCs w:val="24"/>
        </w:rPr>
        <w:t>".</w:t>
      </w:r>
    </w:p>
    <w:p w14:paraId="203C5011" w14:textId="77777777" w:rsidR="00DC3C27" w:rsidRPr="009044F1" w:rsidRDefault="00DC3C27" w:rsidP="00DC3C27">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44D85BDD" w14:textId="77777777" w:rsidR="00DC3C27" w:rsidRPr="009044F1" w:rsidRDefault="00DC3C27" w:rsidP="00DC3C27">
      <w:pPr>
        <w:widowControl w:val="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3B491643" w14:textId="77777777" w:rsidR="00DC3C27" w:rsidRPr="009044F1" w:rsidRDefault="00DC3C27" w:rsidP="00DC3C27">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Pr>
          <w:rFonts w:ascii="GHEA Grapalat" w:hAnsi="GHEA Grapalat"/>
        </w:rPr>
        <w:t xml:space="preserve">Предметом закупки является приобретение </w:t>
      </w:r>
      <w:r w:rsidRPr="00EE1D48">
        <w:rPr>
          <w:rFonts w:ascii="GHEA Grapalat" w:hAnsi="GHEA Grapalat"/>
          <w:b/>
          <w:bCs/>
        </w:rPr>
        <w:t>т</w:t>
      </w:r>
      <w:r>
        <w:rPr>
          <w:rFonts w:ascii="GHEA Grapalat" w:eastAsia="MS Mincho" w:hAnsi="GHEA Grapalat"/>
          <w:b/>
          <w:szCs w:val="18"/>
          <w:lang w:eastAsia="ja-JP"/>
        </w:rPr>
        <w:t>екущие услуги, требующие срочного решения</w:t>
      </w:r>
      <w:r>
        <w:rPr>
          <w:rFonts w:ascii="GHEA Grapalat" w:hAnsi="GHEA Grapalat"/>
        </w:rPr>
        <w:t xml:space="preserve"> </w:t>
      </w:r>
      <w:r w:rsidRPr="009044F1">
        <w:rPr>
          <w:rFonts w:ascii="GHEA Grapalat" w:hAnsi="GHEA Grapalat"/>
          <w:i w:val="0"/>
          <w:sz w:val="24"/>
          <w:szCs w:val="24"/>
        </w:rPr>
        <w:t xml:space="preserve">(далее — также </w:t>
      </w:r>
      <w:r>
        <w:rPr>
          <w:rFonts w:ascii="GHEA Grapalat" w:hAnsi="GHEA Grapalat"/>
          <w:i w:val="0"/>
          <w:sz w:val="24"/>
          <w:szCs w:val="24"/>
        </w:rPr>
        <w:t>работа</w:t>
      </w:r>
      <w:r w:rsidRPr="009044F1">
        <w:rPr>
          <w:rFonts w:ascii="GHEA Grapalat" w:hAnsi="GHEA Grapalat"/>
          <w:i w:val="0"/>
          <w:sz w:val="24"/>
          <w:szCs w:val="24"/>
        </w:rPr>
        <w:t xml:space="preserve">) для нужд </w:t>
      </w:r>
      <w:r>
        <w:rPr>
          <w:rFonts w:ascii="GHEA Grapalat" w:hAnsi="GHEA Grapalat"/>
        </w:rPr>
        <w:t>МЭРИИ Г.ЕРЕВАНА</w:t>
      </w:r>
      <w:r w:rsidRPr="009044F1">
        <w:rPr>
          <w:rFonts w:ascii="GHEA Grapalat" w:hAnsi="GHEA Grapalat"/>
          <w:i w:val="0"/>
          <w:sz w:val="24"/>
          <w:szCs w:val="24"/>
        </w:rPr>
        <w:t>, которые сгруппированы в лоты "</w:t>
      </w:r>
      <w:r w:rsidRPr="009C751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DC3C27" w:rsidRPr="009044F1" w14:paraId="05C2A843" w14:textId="77777777" w:rsidTr="000D12C2">
        <w:trPr>
          <w:jc w:val="center"/>
        </w:trPr>
        <w:tc>
          <w:tcPr>
            <w:tcW w:w="3059" w:type="dxa"/>
            <w:gridSpan w:val="2"/>
            <w:vAlign w:val="center"/>
          </w:tcPr>
          <w:p w14:paraId="7DE7CE2B" w14:textId="77777777" w:rsidR="00DC3C27" w:rsidRPr="009044F1" w:rsidRDefault="00DC3C27" w:rsidP="000D12C2">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40DD52EA" w14:textId="77777777" w:rsidR="00DC3C27" w:rsidRPr="009044F1" w:rsidRDefault="00DC3C27" w:rsidP="000D12C2">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C3C27" w:rsidRPr="009044F1" w14:paraId="311FECDE" w14:textId="77777777" w:rsidTr="000D12C2">
        <w:trPr>
          <w:trHeight w:val="890"/>
          <w:jc w:val="center"/>
        </w:trPr>
        <w:tc>
          <w:tcPr>
            <w:tcW w:w="1331" w:type="dxa"/>
            <w:vAlign w:val="center"/>
          </w:tcPr>
          <w:p w14:paraId="17BDD03C" w14:textId="77777777"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Pr>
                <w:rFonts w:ascii="GHEA Grapalat" w:hAnsi="GHEA Grapalat"/>
                <w:b/>
                <w:i/>
                <w:sz w:val="24"/>
                <w:szCs w:val="24"/>
              </w:rPr>
              <w:t xml:space="preserve"> лота</w:t>
            </w:r>
          </w:p>
        </w:tc>
        <w:tc>
          <w:tcPr>
            <w:tcW w:w="1728" w:type="dxa"/>
            <w:vAlign w:val="center"/>
          </w:tcPr>
          <w:p w14:paraId="67EA429F" w14:textId="77777777" w:rsidR="00DC3C27" w:rsidRPr="00216275" w:rsidRDefault="00DC3C27" w:rsidP="000D12C2">
            <w:pPr>
              <w:pStyle w:val="BodyTextIndent2"/>
              <w:widowControl w:val="0"/>
              <w:spacing w:after="120" w:line="240" w:lineRule="auto"/>
              <w:ind w:firstLine="0"/>
              <w:jc w:val="center"/>
              <w:rPr>
                <w:rFonts w:ascii="GHEA Grapalat" w:hAnsi="GHEA Grapalat"/>
                <w:b/>
                <w:sz w:val="24"/>
                <w:szCs w:val="24"/>
              </w:rPr>
            </w:pPr>
            <w:r>
              <w:rPr>
                <w:rFonts w:ascii="GHEA Grapalat" w:hAnsi="GHEA Grapalat"/>
                <w:b/>
                <w:i/>
              </w:rPr>
              <w:t>Цена закупки</w:t>
            </w:r>
          </w:p>
        </w:tc>
        <w:tc>
          <w:tcPr>
            <w:tcW w:w="6175" w:type="dxa"/>
            <w:vMerge/>
            <w:vAlign w:val="center"/>
          </w:tcPr>
          <w:p w14:paraId="210AA9C7" w14:textId="77777777" w:rsidR="00DC3C27" w:rsidRPr="009044F1" w:rsidRDefault="00DC3C27" w:rsidP="000D12C2">
            <w:pPr>
              <w:pStyle w:val="BodyTextIndent2"/>
              <w:widowControl w:val="0"/>
              <w:spacing w:after="120" w:line="240" w:lineRule="auto"/>
              <w:ind w:firstLine="0"/>
              <w:rPr>
                <w:rFonts w:ascii="GHEA Grapalat" w:hAnsi="GHEA Grapalat"/>
                <w:sz w:val="24"/>
                <w:szCs w:val="24"/>
                <w:u w:val="single"/>
              </w:rPr>
            </w:pPr>
          </w:p>
        </w:tc>
      </w:tr>
      <w:tr w:rsidR="00DC3C27" w:rsidRPr="009044F1" w14:paraId="7F8FCADC" w14:textId="77777777" w:rsidTr="000D12C2">
        <w:trPr>
          <w:jc w:val="center"/>
        </w:trPr>
        <w:tc>
          <w:tcPr>
            <w:tcW w:w="1331" w:type="dxa"/>
            <w:vAlign w:val="center"/>
          </w:tcPr>
          <w:p w14:paraId="30CED59E" w14:textId="77777777"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09E5E77E" w14:textId="71BEC78C"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 xml:space="preserve">До </w:t>
            </w:r>
            <w:r w:rsidR="00BD4EA6">
              <w:rPr>
                <w:rFonts w:ascii="GHEA Grapalat" w:hAnsi="GHEA Grapalat"/>
                <w:sz w:val="24"/>
                <w:szCs w:val="24"/>
                <w:lang w:val="hy-AM"/>
              </w:rPr>
              <w:t>12</w:t>
            </w:r>
            <w:r w:rsidR="009135FA">
              <w:rPr>
                <w:rFonts w:ascii="GHEA Grapalat" w:hAnsi="GHEA Grapalat"/>
                <w:sz w:val="24"/>
                <w:szCs w:val="24"/>
              </w:rPr>
              <w:t>,</w:t>
            </w:r>
            <w:r w:rsidR="00751208">
              <w:rPr>
                <w:rFonts w:ascii="GHEA Grapalat" w:hAnsi="GHEA Grapalat"/>
                <w:sz w:val="24"/>
                <w:szCs w:val="24"/>
              </w:rPr>
              <w:t>0</w:t>
            </w:r>
            <w:r>
              <w:rPr>
                <w:rFonts w:ascii="GHEA Grapalat" w:hAnsi="GHEA Grapalat"/>
                <w:sz w:val="24"/>
                <w:szCs w:val="24"/>
              </w:rPr>
              <w:t>00</w:t>
            </w:r>
            <w:r w:rsidR="009135FA">
              <w:rPr>
                <w:rFonts w:ascii="GHEA Grapalat" w:hAnsi="GHEA Grapalat"/>
                <w:sz w:val="24"/>
                <w:szCs w:val="24"/>
              </w:rPr>
              <w:t>,</w:t>
            </w:r>
            <w:r>
              <w:rPr>
                <w:rFonts w:ascii="GHEA Grapalat" w:hAnsi="GHEA Grapalat"/>
                <w:sz w:val="24"/>
                <w:szCs w:val="24"/>
              </w:rPr>
              <w:t>000</w:t>
            </w:r>
          </w:p>
        </w:tc>
        <w:tc>
          <w:tcPr>
            <w:tcW w:w="6175" w:type="dxa"/>
            <w:vAlign w:val="center"/>
          </w:tcPr>
          <w:p w14:paraId="53EE7F20" w14:textId="77777777" w:rsidR="00DC3C27" w:rsidRPr="009C751A" w:rsidRDefault="00DC3C27" w:rsidP="000D12C2">
            <w:pPr>
              <w:pStyle w:val="BodyTextIndent2"/>
              <w:widowControl w:val="0"/>
              <w:spacing w:after="120" w:line="240" w:lineRule="auto"/>
              <w:ind w:firstLine="0"/>
              <w:rPr>
                <w:rFonts w:ascii="GHEA Grapalat" w:hAnsi="GHEA Grapalat"/>
                <w:sz w:val="24"/>
                <w:szCs w:val="24"/>
                <w:vertAlign w:val="subscript"/>
              </w:rPr>
            </w:pPr>
            <w:r w:rsidRPr="00EE1D48">
              <w:rPr>
                <w:rFonts w:ascii="GHEA Grapalat" w:hAnsi="GHEA Grapalat"/>
                <w:b/>
                <w:bCs/>
              </w:rPr>
              <w:t>т</w:t>
            </w:r>
            <w:r>
              <w:rPr>
                <w:rFonts w:ascii="GHEA Grapalat" w:eastAsia="MS Mincho" w:hAnsi="GHEA Grapalat"/>
                <w:b/>
                <w:szCs w:val="18"/>
                <w:lang w:eastAsia="ja-JP"/>
              </w:rPr>
              <w:t>екущие услуги, требующие срочного решения</w:t>
            </w:r>
          </w:p>
        </w:tc>
      </w:tr>
    </w:tbl>
    <w:p w14:paraId="4A664AC3" w14:textId="77777777" w:rsidR="00DC3C27" w:rsidRPr="009044F1" w:rsidRDefault="00DC3C27" w:rsidP="00DC3C27">
      <w:pPr>
        <w:pStyle w:val="Heading3"/>
        <w:keepNext w:val="0"/>
        <w:widowControl w:val="0"/>
        <w:tabs>
          <w:tab w:val="left" w:pos="1134"/>
        </w:tabs>
        <w:spacing w:line="240" w:lineRule="auto"/>
        <w:ind w:firstLine="567"/>
        <w:jc w:val="both"/>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514F09F5" w14:textId="77777777" w:rsidR="00DC3C27" w:rsidRPr="00830700" w:rsidRDefault="00DC3C27" w:rsidP="00DC3C27">
      <w:pPr>
        <w:widowControl w:val="0"/>
        <w:jc w:val="center"/>
        <w:rPr>
          <w:rFonts w:ascii="GHEA Grapalat" w:hAnsi="GHEA Grapalat"/>
          <w:b/>
        </w:rPr>
      </w:pPr>
    </w:p>
    <w:p w14:paraId="603DE427" w14:textId="77777777" w:rsidR="00DC3C27" w:rsidRPr="00716B81" w:rsidRDefault="00DC3C27" w:rsidP="00DC3C27">
      <w:pPr>
        <w:widowControl w:val="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КВАЛИФИКАЦИОННЫЕ КРИТЕРИИ И ПОРЯДОК ИХ ОЦЕНКИ</w:t>
      </w:r>
    </w:p>
    <w:p w14:paraId="41669871" w14:textId="77777777" w:rsidR="00DC3C27" w:rsidRPr="009044F1" w:rsidRDefault="00DC3C27" w:rsidP="00DC3C27">
      <w:pPr>
        <w:widowControl w:val="0"/>
        <w:tabs>
          <w:tab w:val="left" w:pos="1134"/>
        </w:tabs>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7F2EC9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D6AFF8C" w14:textId="77777777" w:rsidR="00DC3C27" w:rsidRPr="003240F7" w:rsidRDefault="00DC3C27" w:rsidP="00DC3C27">
      <w:pPr>
        <w:widowControl w:val="0"/>
        <w:tabs>
          <w:tab w:val="left" w:pos="1134"/>
        </w:tabs>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6CDA7B84"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14C1791B"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5D4FC7EA"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8B5444F"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D0A5E8B" w14:textId="77777777" w:rsidR="00DC3C27" w:rsidRPr="001A6383" w:rsidRDefault="00DC3C27" w:rsidP="00DC3C27">
      <w:pPr>
        <w:widowControl w:val="0"/>
        <w:tabs>
          <w:tab w:val="left" w:pos="1134"/>
        </w:tabs>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1D9DE26" w14:textId="77777777" w:rsidR="00DC3C27" w:rsidRPr="001A6383" w:rsidRDefault="00DC3C27" w:rsidP="00DC3C27">
      <w:pPr>
        <w:pStyle w:val="ListParagraph"/>
        <w:widowControl w:val="0"/>
        <w:numPr>
          <w:ilvl w:val="0"/>
          <w:numId w:val="31"/>
        </w:numPr>
        <w:tabs>
          <w:tab w:val="left" w:pos="1134"/>
        </w:tabs>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w:t>
      </w:r>
      <w:r w:rsidRPr="001A6383">
        <w:rPr>
          <w:rFonts w:ascii="GHEA Grapalat" w:hAnsi="GHEA Grapalat" w:cs="Sylfaen"/>
        </w:rPr>
        <w:lastRenderedPageBreak/>
        <w:t>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E2C47F9" w14:textId="77777777" w:rsidR="00DC3C27" w:rsidRPr="001A6383" w:rsidRDefault="00DC3C27" w:rsidP="00DC3C27">
      <w:pPr>
        <w:pStyle w:val="ListParagraph"/>
        <w:widowControl w:val="0"/>
        <w:numPr>
          <w:ilvl w:val="0"/>
          <w:numId w:val="31"/>
        </w:numPr>
        <w:tabs>
          <w:tab w:val="left" w:pos="1134"/>
        </w:tabs>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73D1F212"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8409BD7" w14:textId="77777777" w:rsidR="00DC3C27" w:rsidRDefault="00DC3C27" w:rsidP="00DC3C27">
      <w:pPr>
        <w:widowControl w:val="0"/>
        <w:tabs>
          <w:tab w:val="left" w:pos="1134"/>
        </w:tabs>
        <w:ind w:firstLine="567"/>
        <w:jc w:val="both"/>
        <w:rPr>
          <w:ins w:id="0" w:author="Vardan" w:date="2022-10-29T21:54:00Z"/>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41A77853" w14:textId="77777777" w:rsidR="00DC3C27" w:rsidRPr="00716B81" w:rsidRDefault="00DC3C27" w:rsidP="00DC3C27">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0BFCD3C"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93162C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6A6EF97"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D424D6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AF45038"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9B64F02"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201D15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AC82F93" w14:textId="77777777" w:rsidR="00DC3C27"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p>
    <w:p w14:paraId="0CD5ECC1" w14:textId="77777777" w:rsidR="00DC3C27" w:rsidRPr="008842CE"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5E86422"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w:t>
      </w:r>
      <w:r w:rsidRPr="009044F1">
        <w:rPr>
          <w:rFonts w:ascii="GHEA Grapalat" w:hAnsi="GHEA Grapalat"/>
          <w:color w:val="000000"/>
        </w:rPr>
        <w:lastRenderedPageBreak/>
        <w:t>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3F5632C9"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8E718F7"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4B5B4AB"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9E0BE0A" w14:textId="77777777" w:rsidR="00DC3C27" w:rsidRDefault="00DC3C27" w:rsidP="00DC3C27">
      <w:pPr>
        <w:widowControl w:val="0"/>
        <w:tabs>
          <w:tab w:val="left" w:pos="1134"/>
        </w:tabs>
        <w:ind w:firstLine="567"/>
        <w:jc w:val="both"/>
        <w:rPr>
          <w:ins w:id="1"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4DE76F22" w14:textId="77777777" w:rsidR="00DC3C27" w:rsidRPr="009044F1" w:rsidRDefault="00DC3C27" w:rsidP="00DC3C27">
      <w:pPr>
        <w:widowControl w:val="0"/>
        <w:tabs>
          <w:tab w:val="left" w:pos="1134"/>
        </w:tabs>
        <w:ind w:firstLine="567"/>
        <w:jc w:val="both"/>
        <w:rPr>
          <w:rFonts w:ascii="GHEA Grapalat" w:hAnsi="GHEA Grapalat" w:cs="Arial Armenian"/>
        </w:rPr>
      </w:pPr>
      <w:r w:rsidRPr="004D1746">
        <w:rPr>
          <w:rFonts w:ascii="GHEA Grapalat" w:hAnsi="GHEA Grapalat"/>
        </w:rPr>
        <w:t>2.4.</w:t>
      </w:r>
      <w:r w:rsidRPr="004D1746">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sidRPr="004D1746">
        <w:rPr>
          <w:rFonts w:ascii="GHEA Grapalat" w:hAnsi="GHEA Grapalat"/>
        </w:rPr>
        <w:t>.</w:t>
      </w:r>
    </w:p>
    <w:p w14:paraId="429F3B9A"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71BE4B06"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C511B58" w14:textId="77777777" w:rsidR="00DC3C27" w:rsidRPr="009044F1" w:rsidRDefault="00DC3C27" w:rsidP="00DC3C27">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E92C3AE" w14:textId="77777777" w:rsidR="00DC3C27" w:rsidRPr="00ED3BA4" w:rsidRDefault="00DC3C27" w:rsidP="00DC3C27">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F69B358"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511F53C" w14:textId="77777777" w:rsidR="00DC3C27" w:rsidRPr="009044F1" w:rsidRDefault="00DC3C27" w:rsidP="00DC3C27">
      <w:pPr>
        <w:widowControl w:val="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14:paraId="0CF9D677"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7A55AA3" w14:textId="77777777" w:rsidR="00DC3C27" w:rsidRPr="009044F1" w:rsidRDefault="00DC3C27" w:rsidP="00DC3C27">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9044F1">
        <w:rPr>
          <w:rFonts w:ascii="GHEA Grapalat" w:hAnsi="GHEA Grapalat"/>
        </w:rPr>
        <w:lastRenderedPageBreak/>
        <w:t>календарных дней, следующих за днем получения запроса</w:t>
      </w:r>
      <w:r>
        <w:rPr>
          <w:rStyle w:val="FootnoteReference"/>
          <w:rFonts w:ascii="GHEA Grapalat" w:hAnsi="GHEA Grapalat"/>
        </w:rPr>
        <w:footnoteReference w:customMarkFollows="1" w:id="2"/>
        <w:t>5</w:t>
      </w:r>
      <w:r w:rsidRPr="009044F1">
        <w:rPr>
          <w:rFonts w:ascii="GHEA Grapalat" w:hAnsi="GHEA Grapalat"/>
        </w:rPr>
        <w:t>.</w:t>
      </w:r>
      <w:r>
        <w:rPr>
          <w:rFonts w:ascii="GHEA Grapalat" w:hAnsi="GHEA Grapalat"/>
        </w:rPr>
        <w:t xml:space="preserve"> </w:t>
      </w:r>
    </w:p>
    <w:p w14:paraId="4D92FD0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B01B8E8" w14:textId="77777777" w:rsidR="00DC3C27" w:rsidRPr="00204EEA" w:rsidRDefault="00DC3C27" w:rsidP="00DC3C27">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C1F5B13" w14:textId="77777777" w:rsidR="00DC3C27" w:rsidRDefault="00DC3C27" w:rsidP="00DC3C27">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49F5A39F" w14:textId="77777777" w:rsidR="00DC3C27" w:rsidRPr="000811C1" w:rsidRDefault="00DC3C27" w:rsidP="00DC3C27">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6F92DBAF" w14:textId="0A32187C" w:rsidR="00DC3C27" w:rsidRPr="009044F1" w:rsidRDefault="00DC3C27" w:rsidP="00DC3C27">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 xml:space="preserve">этих изменениях. </w:t>
      </w:r>
    </w:p>
    <w:p w14:paraId="7002A901" w14:textId="77777777" w:rsidR="00DC3C27" w:rsidRPr="00995804" w:rsidRDefault="00DC3C27" w:rsidP="00DC3C27">
      <w:pPr>
        <w:widowControl w:val="0"/>
        <w:jc w:val="center"/>
        <w:rPr>
          <w:rFonts w:ascii="GHEA Grapalat" w:hAnsi="GHEA Grapalat" w:cs="Arial"/>
          <w:b/>
        </w:rPr>
      </w:pPr>
      <w:r w:rsidRPr="00995804">
        <w:rPr>
          <w:rFonts w:ascii="GHEA Grapalat" w:hAnsi="GHEA Grapalat"/>
          <w:b/>
        </w:rPr>
        <w:t>4. ПОРЯДОК ПОДАЧИ ЗАЯВКИ</w:t>
      </w:r>
    </w:p>
    <w:p w14:paraId="311A82E0" w14:textId="77777777" w:rsidR="00DC3C27" w:rsidRPr="009044F1" w:rsidRDefault="00DC3C27" w:rsidP="00DC3C27">
      <w:pPr>
        <w:widowControl w:val="0"/>
        <w:tabs>
          <w:tab w:val="left" w:pos="1134"/>
        </w:tabs>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 xml:space="preserve">Для участия в настоящей процедуре участник посредством системы подает заявку в Комиссию. Заявка — это предложение, представляемое участником </w:t>
      </w:r>
      <w:r w:rsidRPr="00995804">
        <w:rPr>
          <w:rFonts w:ascii="GHEA Grapalat" w:hAnsi="GHEA Grapalat"/>
        </w:rPr>
        <w:lastRenderedPageBreak/>
        <w:t>на основании настоящего Приглашения.</w:t>
      </w:r>
    </w:p>
    <w:p w14:paraId="7B001346" w14:textId="77777777" w:rsidR="00DC3C27" w:rsidRPr="009044F1" w:rsidRDefault="00DC3C27" w:rsidP="00DC3C27">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CF04FCD" w14:textId="77777777" w:rsidR="00DC3C27" w:rsidRPr="005114D0"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Pr>
          <w:rFonts w:ascii="GHEA Grapalat" w:hAnsi="GHEA Grapalat"/>
          <w:sz w:val="24"/>
          <w:szCs w:val="24"/>
        </w:rPr>
        <w:t>запрос котировок</w:t>
      </w:r>
      <w:r w:rsidRPr="009044F1">
        <w:rPr>
          <w:rFonts w:ascii="GHEA Grapalat" w:hAnsi="GHEA Grapalat"/>
          <w:sz w:val="24"/>
          <w:szCs w:val="24"/>
        </w:rPr>
        <w:t>.</w:t>
      </w:r>
    </w:p>
    <w:p w14:paraId="3A32508D" w14:textId="004C7C7B"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Pr>
          <w:rFonts w:ascii="GHEA Grapalat" w:hAnsi="GHEA Grapalat"/>
          <w:sz w:val="24"/>
          <w:szCs w:val="24"/>
        </w:rPr>
        <w:t xml:space="preserve"> </w:t>
      </w:r>
      <w:r w:rsidRPr="009044F1">
        <w:rPr>
          <w:rFonts w:ascii="GHEA Grapalat" w:hAnsi="GHEA Grapalat"/>
          <w:sz w:val="24"/>
          <w:szCs w:val="24"/>
        </w:rPr>
        <w:t>"</w:t>
      </w:r>
      <w:r>
        <w:rPr>
          <w:rFonts w:ascii="GHEA Grapalat" w:hAnsi="GHEA Grapalat"/>
          <w:sz w:val="24"/>
          <w:szCs w:val="24"/>
        </w:rPr>
        <w:t>11:00</w:t>
      </w:r>
      <w:r w:rsidRPr="009044F1">
        <w:rPr>
          <w:rFonts w:ascii="GHEA Grapalat" w:hAnsi="GHEA Grapalat"/>
          <w:sz w:val="24"/>
          <w:szCs w:val="24"/>
        </w:rPr>
        <w:t xml:space="preserve"> </w:t>
      </w:r>
      <w:r w:rsidR="007F5CEF">
        <w:rPr>
          <w:rFonts w:ascii="GHEA Grapalat" w:hAnsi="GHEA Grapalat"/>
          <w:sz w:val="24"/>
          <w:szCs w:val="24"/>
          <w:lang w:val="hy-AM"/>
        </w:rPr>
        <w:t>20</w:t>
      </w:r>
      <w:r w:rsidR="004204CF" w:rsidRPr="004204CF">
        <w:rPr>
          <w:rFonts w:ascii="GHEA Grapalat" w:hAnsi="GHEA Grapalat"/>
          <w:iCs/>
          <w:sz w:val="24"/>
          <w:szCs w:val="24"/>
        </w:rPr>
        <w:t>-го</w:t>
      </w:r>
      <w:r w:rsidR="00DF3256" w:rsidRPr="00DF3256">
        <w:rPr>
          <w:rFonts w:ascii="GHEA Grapalat" w:hAnsi="GHEA Grapalat"/>
          <w:iCs/>
          <w:sz w:val="24"/>
          <w:szCs w:val="24"/>
        </w:rPr>
        <w:t xml:space="preserve"> </w:t>
      </w:r>
      <w:r w:rsidR="00DF6EBF">
        <w:rPr>
          <w:rFonts w:ascii="GHEA Grapalat" w:hAnsi="GHEA Grapalat"/>
          <w:iCs/>
          <w:sz w:val="24"/>
          <w:szCs w:val="24"/>
        </w:rPr>
        <w:t>сентября</w:t>
      </w:r>
      <w:r w:rsidR="004204CF" w:rsidRPr="004204CF">
        <w:rPr>
          <w:rFonts w:ascii="GHEA Grapalat" w:hAnsi="GHEA Grapalat"/>
          <w:iCs/>
          <w:sz w:val="24"/>
          <w:szCs w:val="24"/>
        </w:rPr>
        <w:t xml:space="preserve"> </w:t>
      </w:r>
      <w:r w:rsidRPr="009044F1">
        <w:rPr>
          <w:rFonts w:ascii="GHEA Grapalat" w:hAnsi="GHEA Grapalat"/>
          <w:sz w:val="24"/>
          <w:szCs w:val="24"/>
        </w:rPr>
        <w:t>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37490C56" w14:textId="77777777" w:rsidR="00DC3C27" w:rsidRPr="00D3436F" w:rsidRDefault="00DC3C27" w:rsidP="00DC3C2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86B144A" w14:textId="77777777" w:rsidR="00DC3C27" w:rsidRDefault="00DC3C27" w:rsidP="00DC3C27">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0EF61495" w14:textId="77777777" w:rsidR="00DC3C27" w:rsidRDefault="00DC3C27" w:rsidP="00DC3C27">
      <w:pPr>
        <w:jc w:val="both"/>
        <w:rPr>
          <w:rFonts w:ascii="GHEA Grapalat" w:hAnsi="GHEA Grapalat"/>
        </w:rPr>
      </w:pPr>
      <w:r>
        <w:rPr>
          <w:rFonts w:ascii="GHEA Grapalat" w:hAnsi="GHEA Grapalat"/>
        </w:rPr>
        <w:t xml:space="preserve">   а) подтверждение о соответствии своих данных</w:t>
      </w:r>
      <w:ins w:id="2" w:author="Vardan" w:date="2022-10-29T21:56: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1180465D" w14:textId="77777777" w:rsidR="00DC3C27" w:rsidRDefault="00DC3C27" w:rsidP="00DC3C27">
      <w:pPr>
        <w:jc w:val="both"/>
        <w:rPr>
          <w:rFonts w:ascii="GHEA Grapalat" w:hAnsi="GHEA Grapalat"/>
        </w:rPr>
      </w:pPr>
      <w:r>
        <w:rPr>
          <w:rFonts w:ascii="GHEA Grapalat" w:hAnsi="GHEA Grapalat"/>
        </w:rPr>
        <w:t xml:space="preserve">   б) в случае признания отобранным участником-</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порядке и сроки, установленные пунктом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w:t>
      </w:r>
      <w:r w:rsidRPr="003624C3">
        <w:rPr>
          <w:rFonts w:ascii="GHEA Grapalat" w:hAnsi="GHEA Grapalat"/>
        </w:rPr>
        <w:t>;</w:t>
      </w:r>
      <w:r>
        <w:rPr>
          <w:rFonts w:ascii="GHEA Grapalat" w:hAnsi="GHEA Grapalat"/>
        </w:rPr>
        <w:t xml:space="preserve"> </w:t>
      </w:r>
    </w:p>
    <w:p w14:paraId="0118140A" w14:textId="77777777" w:rsidR="00DC3C27" w:rsidRDefault="00DC3C27" w:rsidP="00DC3C27">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13C5643B" w14:textId="77777777" w:rsidR="00DC3C27" w:rsidRDefault="00DC3C27" w:rsidP="00DC3C27">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6A2DF70" w14:textId="77777777" w:rsidR="00DC3C27" w:rsidRPr="002D0E98" w:rsidRDefault="00DC3C27" w:rsidP="00DC3C27">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д) </w:t>
      </w:r>
      <w:r w:rsidRPr="002E51EC">
        <w:rPr>
          <w:rFonts w:ascii="GHEA Grapalat" w:hAnsi="GHEA Grapalat"/>
          <w:sz w:val="24"/>
          <w:szCs w:val="24"/>
        </w:rPr>
        <w:t>деклараци</w:t>
      </w:r>
      <w:r>
        <w:rPr>
          <w:rFonts w:ascii="GHEA Grapalat" w:hAnsi="GHEA Grapalat"/>
          <w:sz w:val="24"/>
          <w:szCs w:val="24"/>
        </w:rPr>
        <w:t>ю</w:t>
      </w:r>
      <w:r w:rsidRPr="002E51EC">
        <w:rPr>
          <w:rFonts w:ascii="GHEA Grapalat" w:hAnsi="GHEA Grapalat"/>
          <w:sz w:val="24"/>
          <w:szCs w:val="24"/>
        </w:rPr>
        <w:t xml:space="preserve"> о реальных бенефициарах согласно Приложению 1. Декларация </w:t>
      </w:r>
      <w:r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Pr="002D0E98">
        <w:rPr>
          <w:rFonts w:ascii="GHEA Grapalat" w:hAnsi="GHEA Grapalat"/>
        </w:rPr>
        <w:t xml:space="preserve"> </w:t>
      </w:r>
      <w:r w:rsidRPr="002D0E98">
        <w:rPr>
          <w:rFonts w:ascii="GHEA Grapalat" w:hAnsi="GHEA Grapalat"/>
          <w:vertAlign w:val="superscript"/>
        </w:rPr>
        <w:t>7</w:t>
      </w:r>
      <w:r w:rsidRPr="002D0E98">
        <w:rPr>
          <w:rFonts w:ascii="GHEA Grapalat" w:hAnsi="GHEA Grapalat"/>
          <w:vertAlign w:val="superscript"/>
          <w:lang w:val="hy-AM"/>
        </w:rPr>
        <w:t>.1</w:t>
      </w:r>
    </w:p>
    <w:p w14:paraId="00E85A2F" w14:textId="77777777" w:rsidR="00322295" w:rsidRPr="009044F1" w:rsidRDefault="00DC3C27" w:rsidP="0032229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00322295">
        <w:rPr>
          <w:rFonts w:ascii="GHEA Grapalat" w:hAnsi="GHEA Grapalat"/>
          <w:sz w:val="24"/>
          <w:szCs w:val="24"/>
        </w:rPr>
        <w:t>2</w:t>
      </w:r>
      <w:r w:rsidR="00322295" w:rsidRPr="009044F1">
        <w:rPr>
          <w:rFonts w:ascii="GHEA Grapalat" w:hAnsi="GHEA Grapalat"/>
          <w:sz w:val="24"/>
          <w:szCs w:val="24"/>
        </w:rPr>
        <w:t>)</w:t>
      </w:r>
      <w:r w:rsidR="00322295" w:rsidRPr="005114D0">
        <w:rPr>
          <w:rFonts w:ascii="GHEA Grapalat" w:hAnsi="GHEA Grapalat"/>
          <w:sz w:val="24"/>
          <w:szCs w:val="24"/>
        </w:rPr>
        <w:tab/>
      </w:r>
      <w:r w:rsidR="00322295" w:rsidRPr="00BC5779">
        <w:rPr>
          <w:rFonts w:ascii="GHEA Grapalat" w:hAnsi="GHEA Grapalat"/>
          <w:b/>
          <w:bCs/>
          <w:sz w:val="24"/>
          <w:szCs w:val="24"/>
        </w:rPr>
        <w:t>утвержденное им Средняя сумма максимальной цены за единицу в процентах</w:t>
      </w:r>
      <w:r w:rsidR="00322295" w:rsidRPr="009044F1">
        <w:rPr>
          <w:rFonts w:ascii="GHEA Grapalat" w:hAnsi="GHEA Grapalat"/>
          <w:sz w:val="24"/>
          <w:szCs w:val="24"/>
        </w:rPr>
        <w:t>;</w:t>
      </w:r>
    </w:p>
    <w:p w14:paraId="61DB4DC9"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5441021" w14:textId="77777777" w:rsidR="00DC3C27" w:rsidRPr="00D3436F" w:rsidRDefault="00DC3C27" w:rsidP="00DC3C2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F2BA259" w14:textId="77777777" w:rsidR="00DC3C27" w:rsidRDefault="00DC3C27" w:rsidP="00DC3C27">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7FFFA70" w14:textId="77777777" w:rsidR="00DC3C27" w:rsidRDefault="00DC3C27" w:rsidP="00DC3C27">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23766D0" w14:textId="77777777" w:rsidR="00DC3C27" w:rsidRDefault="00DC3C27" w:rsidP="00DC3C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w:t>
      </w:r>
      <w:r>
        <w:rPr>
          <w:rFonts w:ascii="GHEA Grapalat" w:hAnsi="GHEA Grapalat" w:cs="Sylfaen"/>
          <w:sz w:val="24"/>
          <w:szCs w:val="24"/>
        </w:rPr>
        <w:lastRenderedPageBreak/>
        <w:t>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2702862" w14:textId="77777777" w:rsidR="00DC3C27" w:rsidRDefault="00DC3C27" w:rsidP="00DC3C27">
      <w:pPr>
        <w:pStyle w:val="norm"/>
        <w:widowControl w:val="0"/>
        <w:tabs>
          <w:tab w:val="left" w:pos="1134"/>
        </w:tabs>
        <w:spacing w:line="240" w:lineRule="auto"/>
        <w:ind w:firstLine="567"/>
        <w:rPr>
          <w:rFonts w:ascii="GHEA Grapalat" w:hAnsi="GHEA Grapalat" w:cs="Sylfaen"/>
          <w:sz w:val="24"/>
          <w:szCs w:val="24"/>
        </w:rPr>
      </w:pPr>
    </w:p>
    <w:p w14:paraId="4803A521" w14:textId="77777777" w:rsidR="00DC3C27" w:rsidRPr="009044F1" w:rsidRDefault="00DC3C27" w:rsidP="00DC3C27">
      <w:pPr>
        <w:widowControl w:val="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14:paraId="4EE2CD63"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услуги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w:t>
      </w:r>
      <w:r>
        <w:rPr>
          <w:rFonts w:ascii="GHEA Grapalat" w:hAnsi="GHEA Grapalat"/>
        </w:rPr>
        <w:t xml:space="preserve"> </w:t>
      </w:r>
      <w:r w:rsidRPr="00BC5779">
        <w:rPr>
          <w:rFonts w:ascii="GHEA Grapalat" w:hAnsi="GHEA Grapalat"/>
          <w:b/>
          <w:bCs/>
        </w:rPr>
        <w:t>в процентном выражении</w:t>
      </w:r>
      <w:r w:rsidRPr="009044F1">
        <w:rPr>
          <w:rFonts w:ascii="GHEA Grapalat" w:hAnsi="GHEA Grapalat"/>
        </w:rPr>
        <w:t xml:space="preserve"> должен быть представлен в заявке, посредством системы.</w:t>
      </w:r>
    </w:p>
    <w:p w14:paraId="6DEE261B" w14:textId="3AAE3DFC" w:rsidR="00DC3C27" w:rsidRPr="009044F1" w:rsidRDefault="00DC3C27" w:rsidP="00DC3C2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716B8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w:t>
      </w:r>
      <w:r>
        <w:rPr>
          <w:rFonts w:ascii="GHEA Grapalat" w:hAnsi="GHEA Grapalat"/>
          <w:sz w:val="24"/>
          <w:szCs w:val="24"/>
        </w:rPr>
        <w:t xml:space="preserve"> </w:t>
      </w:r>
      <w:r w:rsidRPr="00BC5779">
        <w:rPr>
          <w:rFonts w:ascii="GHEA Grapalat" w:hAnsi="GHEA Grapalat"/>
          <w:b/>
          <w:bCs/>
        </w:rPr>
        <w:t>в процентном выражении</w:t>
      </w:r>
      <w:r w:rsidRPr="009044F1">
        <w:rPr>
          <w:rFonts w:ascii="GHEA Grapalat" w:hAnsi="GHEA Grapalat"/>
          <w:sz w:val="24"/>
          <w:szCs w:val="24"/>
        </w:rPr>
        <w:t>.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Pr>
          <w:rFonts w:ascii="GHEA Grapalat" w:hAnsi="GHEA Grapalat"/>
          <w:sz w:val="24"/>
          <w:szCs w:val="24"/>
        </w:rPr>
        <w:t xml:space="preserve"> </w:t>
      </w:r>
      <w:r w:rsidR="00325185" w:rsidRPr="00BC5779">
        <w:rPr>
          <w:rFonts w:ascii="GHEA Grapalat" w:hAnsi="GHEA Grapalat"/>
          <w:b/>
          <w:bCs/>
          <w:sz w:val="24"/>
          <w:szCs w:val="24"/>
          <w:lang w:val="hy-AM"/>
        </w:rPr>
        <w:t>УЧАСТНИК представляет ценовое предложение по образцу, указанному в Приложении 2 настоящего приглашения.</w:t>
      </w:r>
      <w:r w:rsidRPr="009044F1">
        <w:rPr>
          <w:rFonts w:ascii="GHEA Grapalat" w:hAnsi="GHEA Grapalat"/>
          <w:sz w:val="24"/>
          <w:szCs w:val="24"/>
        </w:rPr>
        <w:t xml:space="preserve"> </w:t>
      </w:r>
    </w:p>
    <w:p w14:paraId="6438BD29"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w:t>
      </w:r>
      <w:r>
        <w:rPr>
          <w:rFonts w:ascii="GHEA Grapalat" w:hAnsi="GHEA Grapalat"/>
          <w:sz w:val="24"/>
          <w:szCs w:val="24"/>
        </w:rPr>
        <w:t xml:space="preserve"> При этом:</w:t>
      </w:r>
      <w:r w:rsidRPr="009044F1">
        <w:rPr>
          <w:rFonts w:ascii="GHEA Grapalat" w:hAnsi="GHEA Grapalat"/>
          <w:sz w:val="24"/>
          <w:szCs w:val="24"/>
        </w:rPr>
        <w:t xml:space="preserve"> </w:t>
      </w:r>
    </w:p>
    <w:p w14:paraId="6FBDC8B3" w14:textId="77777777" w:rsidR="00DC3C27" w:rsidRDefault="00DC3C27" w:rsidP="00DC3C2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Pr="009044F1">
        <w:rPr>
          <w:rFonts w:ascii="GHEA Grapalat" w:hAnsi="GHEA Grapalat"/>
          <w:sz w:val="24"/>
          <w:szCs w:val="24"/>
        </w:rPr>
        <w:t>ценка и сравнение ценовых предложений</w:t>
      </w:r>
      <w:r>
        <w:rPr>
          <w:rFonts w:ascii="GHEA Grapalat" w:hAnsi="GHEA Grapalat"/>
          <w:sz w:val="24"/>
          <w:szCs w:val="24"/>
          <w:lang w:val="hy-AM"/>
        </w:rPr>
        <w:t xml:space="preserve"> </w:t>
      </w:r>
      <w:r w:rsidRPr="00BC5779">
        <w:rPr>
          <w:rFonts w:ascii="GHEA Grapalat" w:hAnsi="GHEA Grapalat"/>
          <w:b/>
          <w:bCs/>
        </w:rPr>
        <w:t>В ПРОЦЕНТНОМ ВЫРАЖЕНИИ</w:t>
      </w:r>
      <w:r w:rsidRPr="009044F1">
        <w:rPr>
          <w:rFonts w:ascii="GHEA Grapalat" w:hAnsi="GHEA Grapalat"/>
          <w:sz w:val="24"/>
          <w:szCs w:val="24"/>
        </w:rPr>
        <w:t xml:space="preserve"> участников осуществляются без исчисления указанной в настоящем пункте суммы налога</w:t>
      </w:r>
      <w:r>
        <w:rPr>
          <w:rFonts w:ascii="GHEA Grapalat" w:hAnsi="GHEA Grapalat"/>
          <w:sz w:val="24"/>
          <w:szCs w:val="24"/>
        </w:rPr>
        <w:t>,</w:t>
      </w:r>
      <w:r w:rsidRPr="009044F1">
        <w:rPr>
          <w:rFonts w:ascii="GHEA Grapalat" w:hAnsi="GHEA Grapalat"/>
          <w:sz w:val="24"/>
          <w:szCs w:val="24"/>
        </w:rPr>
        <w:t xml:space="preserve"> </w:t>
      </w:r>
    </w:p>
    <w:p w14:paraId="5EC97010" w14:textId="77777777" w:rsidR="00DC3C27" w:rsidRPr="009044F1" w:rsidRDefault="00DC3C27" w:rsidP="00DC3C27">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Pr="009044F1">
        <w:rPr>
          <w:rFonts w:ascii="GHEA Grapalat" w:hAnsi="GHEA Grapalat"/>
          <w:sz w:val="24"/>
          <w:szCs w:val="24"/>
        </w:rPr>
        <w:t>аявка участника не подлежит отклонению, если:</w:t>
      </w:r>
    </w:p>
    <w:p w14:paraId="70DD0B86" w14:textId="77777777" w:rsidR="00DC3C27" w:rsidRPr="00697F1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697F11">
        <w:rPr>
          <w:rFonts w:ascii="GHEA Grapalat" w:hAnsi="GHEA Grapalat"/>
          <w:sz w:val="24"/>
          <w:szCs w:val="24"/>
        </w:rPr>
        <w:t>;</w:t>
      </w:r>
    </w:p>
    <w:p w14:paraId="6B0FFB3A" w14:textId="77777777" w:rsidR="00DC3C27" w:rsidRPr="009044F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w:t>
      </w:r>
      <w:r>
        <w:rPr>
          <w:rFonts w:ascii="GHEA Grapalat" w:hAnsi="GHEA Grapalat"/>
          <w:sz w:val="24"/>
          <w:szCs w:val="24"/>
          <w:lang w:val="hy-AM"/>
        </w:rPr>
        <w:t xml:space="preserve"> </w:t>
      </w:r>
      <w:r w:rsidRPr="00BC5779">
        <w:rPr>
          <w:rFonts w:ascii="GHEA Grapalat" w:hAnsi="GHEA Grapalat"/>
          <w:b/>
          <w:bCs/>
          <w:sz w:val="24"/>
          <w:szCs w:val="24"/>
        </w:rPr>
        <w:t>в процентном выражении</w:t>
      </w:r>
      <w:r w:rsidRPr="009044F1">
        <w:rPr>
          <w:rFonts w:ascii="GHEA Grapalat" w:hAnsi="GHEA Grapalat"/>
          <w:sz w:val="24"/>
          <w:szCs w:val="24"/>
        </w:rPr>
        <w:t xml:space="preserve">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F25E178" w14:textId="77777777" w:rsidR="00DC3C27" w:rsidRDefault="00DC3C27" w:rsidP="00DC3C27">
      <w:pPr>
        <w:widowControl w:val="0"/>
        <w:ind w:left="567" w:right="565"/>
        <w:jc w:val="center"/>
        <w:rPr>
          <w:rFonts w:ascii="GHEA Grapalat" w:hAnsi="GHEA Grapalat"/>
          <w:b/>
          <w:lang w:val="hy-AM"/>
        </w:rPr>
      </w:pPr>
    </w:p>
    <w:p w14:paraId="4B47AD1B" w14:textId="77777777" w:rsidR="00DC3C27" w:rsidRPr="009044F1" w:rsidRDefault="00DC3C27" w:rsidP="00DC3C27">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17C8CFF5" w14:textId="77777777" w:rsidR="00DC3C27" w:rsidRPr="00AA7117" w:rsidRDefault="00DC3C27" w:rsidP="00DC3C27">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DDEBA1B" w14:textId="77777777" w:rsidR="00DC3C27" w:rsidRDefault="00DC3C27" w:rsidP="00DC3C27">
      <w:pPr>
        <w:pStyle w:val="BodyTextIndent"/>
        <w:widowControl w:val="0"/>
        <w:tabs>
          <w:tab w:val="left" w:pos="1134"/>
        </w:tabs>
        <w:spacing w:line="240" w:lineRule="auto"/>
        <w:ind w:firstLine="567"/>
        <w:rPr>
          <w:rFonts w:ascii="GHEA Grapalat" w:hAnsi="GHEA Grapalat"/>
          <w:i w:val="0"/>
          <w:sz w:val="24"/>
          <w:szCs w:val="24"/>
          <w:lang w:val="hy-AM"/>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FBCF020" w14:textId="77777777" w:rsidR="00F76D4E" w:rsidRDefault="00F76D4E" w:rsidP="00DC3C27">
      <w:pPr>
        <w:pStyle w:val="BodyTextIndent"/>
        <w:widowControl w:val="0"/>
        <w:tabs>
          <w:tab w:val="left" w:pos="1134"/>
        </w:tabs>
        <w:spacing w:line="240" w:lineRule="auto"/>
        <w:ind w:firstLine="567"/>
        <w:rPr>
          <w:rFonts w:ascii="GHEA Grapalat" w:hAnsi="GHEA Grapalat"/>
          <w:i w:val="0"/>
          <w:sz w:val="24"/>
          <w:szCs w:val="24"/>
          <w:lang w:val="hy-AM"/>
        </w:rPr>
      </w:pPr>
    </w:p>
    <w:p w14:paraId="349657F4" w14:textId="77777777" w:rsidR="00DC3C27" w:rsidRPr="009044F1" w:rsidRDefault="00DC3C27" w:rsidP="00DC3C27">
      <w:pPr>
        <w:widowControl w:val="0"/>
        <w:ind w:firstLine="567"/>
        <w:jc w:val="center"/>
        <w:rPr>
          <w:rFonts w:ascii="GHEA Grapalat" w:hAnsi="GHEA Grapalat"/>
          <w:b/>
        </w:rPr>
      </w:pPr>
    </w:p>
    <w:p w14:paraId="06B903AF" w14:textId="77777777" w:rsidR="00DC3C27" w:rsidRPr="009044F1" w:rsidRDefault="00DC3C27" w:rsidP="00DC3C27">
      <w:pPr>
        <w:widowControl w:val="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02CF1477" w14:textId="180736C4" w:rsidR="00DC3C27" w:rsidRPr="009044F1" w:rsidRDefault="00DC3C27" w:rsidP="00DC3C27">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Pr="00601797">
        <w:rPr>
          <w:rFonts w:ascii="GHEA Grapalat" w:hAnsi="GHEA Grapalat"/>
          <w:b/>
          <w:lang w:val="hy-AM"/>
        </w:rPr>
        <w:t>1</w:t>
      </w:r>
      <w:r>
        <w:rPr>
          <w:rFonts w:ascii="GHEA Grapalat" w:hAnsi="GHEA Grapalat"/>
          <w:b/>
          <w:lang w:val="hy-AM"/>
        </w:rPr>
        <w:t>1</w:t>
      </w:r>
      <w:r w:rsidRPr="00601797">
        <w:rPr>
          <w:rFonts w:ascii="GHEA Grapalat" w:hAnsi="GHEA Grapalat"/>
          <w:b/>
          <w:lang w:val="hy-AM"/>
        </w:rPr>
        <w:t xml:space="preserve">:00 часов </w:t>
      </w:r>
      <w:r w:rsidR="007F5CEF">
        <w:rPr>
          <w:rFonts w:ascii="GHEA Grapalat" w:hAnsi="GHEA Grapalat"/>
          <w:b/>
          <w:lang w:val="hy-AM"/>
        </w:rPr>
        <w:t>20</w:t>
      </w:r>
      <w:r>
        <w:rPr>
          <w:rFonts w:ascii="GHEA Grapalat" w:hAnsi="GHEA Grapalat"/>
          <w:b/>
          <w:lang w:val="hy-AM"/>
        </w:rPr>
        <w:t>.</w:t>
      </w:r>
      <w:r w:rsidR="0067143C">
        <w:rPr>
          <w:rFonts w:ascii="GHEA Grapalat" w:hAnsi="GHEA Grapalat"/>
          <w:b/>
        </w:rPr>
        <w:t>0</w:t>
      </w:r>
      <w:r w:rsidR="001E65C9">
        <w:rPr>
          <w:rFonts w:ascii="GHEA Grapalat" w:hAnsi="GHEA Grapalat"/>
          <w:b/>
        </w:rPr>
        <w:t>9</w:t>
      </w:r>
      <w:r>
        <w:rPr>
          <w:rFonts w:ascii="GHEA Grapalat" w:hAnsi="GHEA Grapalat"/>
          <w:b/>
          <w:lang w:val="hy-AM"/>
        </w:rPr>
        <w:t>.202</w:t>
      </w:r>
      <w:r w:rsidR="0067143C">
        <w:rPr>
          <w:rFonts w:ascii="GHEA Grapalat" w:hAnsi="GHEA Grapalat"/>
          <w:b/>
        </w:rPr>
        <w:t>4</w:t>
      </w:r>
      <w:r w:rsidRPr="00601797">
        <w:rPr>
          <w:rFonts w:ascii="GHEA Grapalat" w:hAnsi="GHEA Grapalat"/>
          <w:b/>
          <w:i/>
          <w:iCs/>
        </w:rPr>
        <w:t xml:space="preserve"> </w:t>
      </w:r>
      <w:r w:rsidRPr="009044F1">
        <w:rPr>
          <w:rFonts w:ascii="GHEA Grapalat" w:hAnsi="GHEA Grapalat"/>
          <w:sz w:val="24"/>
          <w:szCs w:val="24"/>
        </w:rPr>
        <w:t>со дня опубликования в системе объявления и приглашения на настоящую процедуру.</w:t>
      </w:r>
    </w:p>
    <w:p w14:paraId="5D50BC12"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Pr="000073F8">
        <w:rPr>
          <w:rFonts w:ascii="GHEA Grapalat" w:hAnsi="GHEA Grapalat"/>
        </w:rPr>
        <w:t xml:space="preserve">услуги,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D4BEA23"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4622B43"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5228E92" w14:textId="77777777" w:rsidR="00DC3C27" w:rsidRPr="002A665D" w:rsidRDefault="00DC3C27" w:rsidP="00DC3C27">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39C439BA"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7E7615F"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28F5A52"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3F64C5">
        <w:rPr>
          <w:rFonts w:ascii="GHEA Grapalat" w:hAnsi="GHEA Grapalat"/>
          <w:sz w:val="24"/>
          <w:szCs w:val="24"/>
        </w:rPr>
        <w:t>непризнанны</w:t>
      </w:r>
      <w:r>
        <w:rPr>
          <w:rFonts w:ascii="GHEA Grapalat" w:hAnsi="GHEA Grapalat"/>
          <w:sz w:val="24"/>
          <w:szCs w:val="24"/>
        </w:rPr>
        <w:t>ми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w:t>
      </w:r>
      <w:r>
        <w:rPr>
          <w:rFonts w:ascii="GHEA Grapalat" w:hAnsi="GHEA Grapalat"/>
          <w:sz w:val="24"/>
          <w:szCs w:val="24"/>
          <w:lang w:val="hy-AM"/>
        </w:rPr>
        <w:t xml:space="preserve"> </w:t>
      </w:r>
      <w:r w:rsidRPr="007B2377">
        <w:rPr>
          <w:rFonts w:ascii="GHEA Grapalat" w:hAnsi="GHEA Grapalat"/>
          <w:b/>
          <w:bCs/>
          <w:sz w:val="24"/>
          <w:szCs w:val="24"/>
          <w:lang w:val="hy-AM"/>
        </w:rPr>
        <w:t>в процентном выражении</w:t>
      </w:r>
      <w:r w:rsidRPr="009044F1">
        <w:rPr>
          <w:rFonts w:ascii="GHEA Grapalat" w:hAnsi="GHEA Grapalat"/>
          <w:sz w:val="24"/>
          <w:szCs w:val="24"/>
        </w:rPr>
        <w:t>, утвержденное участником.</w:t>
      </w:r>
    </w:p>
    <w:p w14:paraId="1088C958" w14:textId="77777777" w:rsidR="00DC3C27" w:rsidRPr="00A01157"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w:t>
      </w:r>
      <w:r w:rsidRPr="009044F1">
        <w:rPr>
          <w:rFonts w:ascii="GHEA Grapalat" w:hAnsi="GHEA Grapalat"/>
          <w:i w:val="0"/>
          <w:sz w:val="24"/>
          <w:szCs w:val="24"/>
        </w:rPr>
        <w:lastRenderedPageBreak/>
        <w:t xml:space="preserve">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CE5812">
        <w:rPr>
          <w:rFonts w:ascii="GHEA Grapalat" w:hAnsi="GHEA Grapalat"/>
          <w:i w:val="0"/>
          <w:sz w:val="24"/>
          <w:szCs w:val="24"/>
        </w:rPr>
        <w:t>Центральн</w:t>
      </w:r>
      <w:r>
        <w:rPr>
          <w:rFonts w:ascii="GHEA Grapalat" w:hAnsi="GHEA Grapalat"/>
          <w:i w:val="0"/>
          <w:sz w:val="24"/>
          <w:szCs w:val="24"/>
        </w:rPr>
        <w:t>ого</w:t>
      </w:r>
      <w:r w:rsidRPr="00CE5812">
        <w:rPr>
          <w:rFonts w:ascii="GHEA Grapalat" w:hAnsi="GHEA Grapalat"/>
          <w:i w:val="0"/>
          <w:sz w:val="24"/>
          <w:szCs w:val="24"/>
        </w:rPr>
        <w:t xml:space="preserve"> банк</w:t>
      </w:r>
      <w:r>
        <w:rPr>
          <w:rFonts w:ascii="GHEA Grapalat" w:hAnsi="GHEA Grapalat"/>
          <w:i w:val="0"/>
          <w:sz w:val="24"/>
          <w:szCs w:val="24"/>
        </w:rPr>
        <w:t>а надень открытия заявок</w:t>
      </w:r>
      <w:r w:rsidRPr="00CE5812">
        <w:rPr>
          <w:rFonts w:ascii="GHEA Grapalat" w:hAnsi="GHEA Grapalat"/>
          <w:i w:val="0"/>
          <w:sz w:val="24"/>
          <w:szCs w:val="24"/>
        </w:rPr>
        <w:t xml:space="preserve"> Армении</w:t>
      </w:r>
      <w:r w:rsidRPr="00CE5812">
        <w:rPr>
          <w:rFonts w:ascii="GHEA Grapalat" w:hAnsi="GHEA Grapalat"/>
          <w:vertAlign w:val="superscript"/>
        </w:rPr>
        <w:t xml:space="preserve"> </w:t>
      </w:r>
      <w:r>
        <w:rPr>
          <w:rStyle w:val="FootnoteReference"/>
          <w:rFonts w:ascii="GHEA Grapalat" w:hAnsi="GHEA Grapalat"/>
          <w:i w:val="0"/>
          <w:sz w:val="24"/>
          <w:szCs w:val="24"/>
        </w:rPr>
        <w:footnoteReference w:customMarkFollows="1" w:id="3"/>
        <w:t>10</w:t>
      </w:r>
      <w:r>
        <w:rPr>
          <w:rFonts w:ascii="GHEA Grapalat" w:hAnsi="GHEA Grapalat"/>
          <w:i w:val="0"/>
          <w:sz w:val="24"/>
          <w:szCs w:val="24"/>
        </w:rPr>
        <w:t>.</w:t>
      </w:r>
    </w:p>
    <w:p w14:paraId="6AA0E85E" w14:textId="77777777" w:rsidR="00DC3C27" w:rsidRPr="00186559"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х таковыми</w:t>
      </w:r>
      <w:r w:rsidRPr="007D2779">
        <w:rPr>
          <w:rFonts w:ascii="GHEA Grapalat" w:hAnsi="GHEA Grapalat"/>
          <w:sz w:val="24"/>
          <w:szCs w:val="24"/>
        </w:rPr>
        <w:t xml:space="preserve"> </w:t>
      </w:r>
      <w:r w:rsidRPr="009044F1">
        <w:rPr>
          <w:rFonts w:ascii="GHEA Grapalat" w:hAnsi="GHEA Grapalat"/>
          <w:sz w:val="24"/>
          <w:szCs w:val="24"/>
        </w:rPr>
        <w:t>участников</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39FF4F37" w14:textId="77777777" w:rsidR="00DC3C27" w:rsidRPr="00EC329B"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del w:id="3"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EC329B">
        <w:rPr>
          <w:rFonts w:ascii="GHEA Grapalat" w:hAnsi="GHEA Grapalat"/>
          <w:sz w:val="24"/>
          <w:szCs w:val="24"/>
        </w:rPr>
        <w:t xml:space="preserve"> </w:t>
      </w:r>
      <w:r w:rsidRPr="009044F1">
        <w:rPr>
          <w:rFonts w:ascii="GHEA Grapalat" w:hAnsi="GHEA Grapalat"/>
          <w:sz w:val="24"/>
          <w:szCs w:val="24"/>
        </w:rPr>
        <w:t>присутствуют</w:t>
      </w:r>
      <w:r w:rsidRPr="00EC329B">
        <w:rPr>
          <w:rFonts w:ascii="GHEA Grapalat" w:hAnsi="GHEA Grapalat"/>
          <w:sz w:val="24"/>
          <w:szCs w:val="24"/>
        </w:rPr>
        <w:t xml:space="preserve"> </w:t>
      </w:r>
      <w:r w:rsidRPr="009044F1">
        <w:rPr>
          <w:rFonts w:ascii="GHEA Grapalat" w:hAnsi="GHEA Grapalat"/>
          <w:sz w:val="24"/>
          <w:szCs w:val="24"/>
        </w:rPr>
        <w:t>на заседании</w:t>
      </w:r>
      <w:r w:rsidRPr="00EC329B">
        <w:rPr>
          <w:rFonts w:ascii="GHEA Grapalat" w:hAnsi="GHEA Grapalat"/>
          <w:sz w:val="24"/>
          <w:szCs w:val="24"/>
        </w:rPr>
        <w:t>,</w:t>
      </w:r>
    </w:p>
    <w:p w14:paraId="128ECE7E"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 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B9485A1" w14:textId="77777777" w:rsidR="00DC3C27" w:rsidRPr="00A50C53"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5BD71A66"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1C9BA3" w14:textId="77777777" w:rsidR="00DC3C27" w:rsidRPr="000429C3"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728B9B39" w14:textId="77777777" w:rsidR="00DC3C27" w:rsidRDefault="00DC3C27" w:rsidP="00DC3C2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0CEBFD5"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14:paraId="46A23E6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lastRenderedPageBreak/>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94097CF" w14:textId="77777777" w:rsidR="00DC3C27"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sidDel="007B1356">
        <w:rPr>
          <w:rFonts w:ascii="GHEA Grapalat" w:hAnsi="GHEA Grapalat"/>
          <w:sz w:val="24"/>
          <w:szCs w:val="24"/>
        </w:rPr>
        <w:t xml:space="preserve"> </w:t>
      </w:r>
      <w:r w:rsidRPr="00FB3AE9">
        <w:rPr>
          <w:rFonts w:ascii="GHEA Grapalat" w:hAnsi="GHEA Grapalat"/>
          <w:sz w:val="24"/>
          <w:szCs w:val="24"/>
        </w:rPr>
        <w:t>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E0CC85A" w14:textId="77777777" w:rsidR="00DC3C27" w:rsidRPr="00AA7117" w:rsidRDefault="00DC3C27" w:rsidP="00DC3C27">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6B6EEA9A" w14:textId="77777777" w:rsidR="00DC3C27"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192B01D8"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04854" w:rsidDel="00A5199D">
        <w:rPr>
          <w:rFonts w:ascii="GHEA Grapalat" w:hAnsi="GHEA Grapalat"/>
          <w:sz w:val="24"/>
          <w:szCs w:val="24"/>
        </w:rPr>
        <w:t xml:space="preserve"> </w:t>
      </w:r>
      <w:r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1F28487"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6FD2E656"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8DB7365"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65E6B0CC"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E196A68" w14:textId="77777777" w:rsidR="00DC3C27" w:rsidRPr="00681C1F" w:rsidRDefault="00DC3C27" w:rsidP="00DC3C27">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101411FE" w14:textId="77777777" w:rsidR="00DC3C27" w:rsidRPr="0054203B" w:rsidRDefault="00DC3C27" w:rsidP="00DC3C27">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6D02FA90" w14:textId="77777777" w:rsidR="00DC3C27" w:rsidRPr="00A928B7" w:rsidRDefault="00DC3C27" w:rsidP="00DC3C27">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653567B" w14:textId="77777777" w:rsidR="00DC3C27" w:rsidRPr="00A928B7" w:rsidRDefault="00DC3C27" w:rsidP="00DC3C27">
      <w:pPr>
        <w:widowControl w:val="0"/>
        <w:ind w:left="-502"/>
        <w:contextualSpacing/>
        <w:jc w:val="both"/>
        <w:rPr>
          <w:ins w:id="4" w:author="Vardan" w:date="2022-10-29T22:29:00Z"/>
          <w:rFonts w:ascii="GHEA Grapalat" w:hAnsi="GHEA Grapalat"/>
        </w:rPr>
      </w:pPr>
      <w:r>
        <w:rPr>
          <w:rFonts w:ascii="GHEA Grapalat" w:hAnsi="GHEA Grapalat"/>
        </w:rPr>
        <w:t xml:space="preserve">    -  </w:t>
      </w:r>
      <w:r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66298360" w14:textId="77777777" w:rsidR="00DC3C27" w:rsidRPr="007663F8" w:rsidRDefault="00DC3C27" w:rsidP="00DC3C27">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lastRenderedPageBreak/>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61A1D9C8" w14:textId="77777777" w:rsidR="00DC3C27" w:rsidRPr="009044F1" w:rsidRDefault="00DC3C27" w:rsidP="00DC3C27">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192CBAAE" w14:textId="77777777" w:rsidR="00DC3C27" w:rsidRDefault="00DC3C27" w:rsidP="00DC3C27">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40263B3" w14:textId="77777777" w:rsidR="00DC3C27" w:rsidRPr="001439BD" w:rsidRDefault="00DC3C27" w:rsidP="00DC3C27">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AB7B699"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04E4ECFE" w14:textId="77777777" w:rsidR="00DC3C27" w:rsidRPr="009044F1" w:rsidRDefault="00DC3C27" w:rsidP="00DC3C27">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5D6484D8" w14:textId="77777777" w:rsidR="00DC3C27" w:rsidRPr="00D3436F"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44931A0" w14:textId="77777777" w:rsidR="00DC3C27" w:rsidRPr="008A3C60" w:rsidRDefault="00DC3C27" w:rsidP="00DC3C27">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701BB31" w14:textId="77777777" w:rsidR="00DC3C27" w:rsidRPr="000811C1" w:rsidRDefault="00DC3C27" w:rsidP="00DC3C2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4"/>
        <w:t>11</w:t>
      </w:r>
      <w:r w:rsidRPr="009044F1">
        <w:rPr>
          <w:rFonts w:ascii="GHEA Grapalat" w:hAnsi="GHEA Grapalat"/>
          <w:sz w:val="24"/>
          <w:szCs w:val="24"/>
        </w:rPr>
        <w:t xml:space="preserve">. </w:t>
      </w:r>
    </w:p>
    <w:p w14:paraId="58770836" w14:textId="77777777" w:rsidR="00DC3C27" w:rsidRPr="009044F1" w:rsidRDefault="00DC3C27" w:rsidP="00DC3C27">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6982EF68"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F276948" w14:textId="77777777" w:rsidR="00DC3C27" w:rsidRPr="005114D0"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w:t>
      </w:r>
      <w:r w:rsidRPr="009044F1">
        <w:rPr>
          <w:rFonts w:ascii="GHEA Grapalat" w:hAnsi="GHEA Grapalat"/>
          <w:sz w:val="24"/>
          <w:szCs w:val="24"/>
        </w:rPr>
        <w:lastRenderedPageBreak/>
        <w:t>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5FEDCB5" w14:textId="77777777" w:rsidR="00DC3C27" w:rsidRPr="00374F4A" w:rsidRDefault="00DC3C27" w:rsidP="00DC3C2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D65AE4C" w14:textId="77777777" w:rsidR="00DC3C27" w:rsidRPr="009044F1"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60DC6955" w14:textId="77777777" w:rsidR="00DC3C27" w:rsidRPr="009044F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2C1C5EA" w14:textId="77777777" w:rsidR="00DC3C27" w:rsidRPr="009044F1" w:rsidRDefault="00DC3C27" w:rsidP="00DC3C27">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5ED241ED" w14:textId="77777777" w:rsidR="00DC3C27" w:rsidRPr="000811C1"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4338097A"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7D058C6" w14:textId="77777777" w:rsidR="00DC3C27" w:rsidRDefault="00DC3C27" w:rsidP="00DC3C27">
      <w:pPr>
        <w:pStyle w:val="BodyTextIndent2"/>
        <w:widowControl w:val="0"/>
        <w:spacing w:line="240" w:lineRule="auto"/>
        <w:ind w:firstLine="567"/>
        <w:rPr>
          <w:ins w:id="5"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10</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6EEA7A65" w14:textId="77777777" w:rsidR="00DC3C27" w:rsidRPr="00A53A6A" w:rsidRDefault="00DC3C27" w:rsidP="00DC3C27">
      <w:pPr>
        <w:pStyle w:val="BodyTextIndent2"/>
        <w:widowControl w:val="0"/>
        <w:numPr>
          <w:ilvl w:val="0"/>
          <w:numId w:val="30"/>
        </w:numPr>
        <w:spacing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3466660F" w14:textId="77777777" w:rsidR="00DC3C27" w:rsidRDefault="00DC3C27" w:rsidP="00DC3C27">
      <w:pPr>
        <w:pStyle w:val="norm"/>
        <w:widowControl w:val="0"/>
        <w:numPr>
          <w:ilvl w:val="0"/>
          <w:numId w:val="30"/>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766208B" w14:textId="77777777" w:rsidR="00DC3C27" w:rsidRDefault="00DC3C27" w:rsidP="00DC3C27">
      <w:pPr>
        <w:pStyle w:val="norm"/>
        <w:widowControl w:val="0"/>
        <w:tabs>
          <w:tab w:val="left" w:pos="1276"/>
        </w:tabs>
        <w:spacing w:line="240" w:lineRule="auto"/>
        <w:ind w:left="142" w:firstLine="0"/>
        <w:rPr>
          <w:rFonts w:ascii="GHEA Grapalat" w:hAnsi="GHEA Grapalat"/>
          <w:sz w:val="24"/>
          <w:szCs w:val="24"/>
        </w:rPr>
      </w:pPr>
    </w:p>
    <w:p w14:paraId="03FB5F33" w14:textId="77777777" w:rsidR="00DC3C27" w:rsidRPr="00747338" w:rsidRDefault="00DC3C27" w:rsidP="00DC3C27">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D7FCDD0" w14:textId="77777777" w:rsidR="00DC3C27" w:rsidRPr="00503411" w:rsidRDefault="00DC3C27" w:rsidP="00DC3C27">
      <w:pPr>
        <w:widowControl w:val="0"/>
        <w:jc w:val="center"/>
        <w:rPr>
          <w:rFonts w:ascii="GHEA Grapalat" w:hAnsi="GHEA Grapalat"/>
          <w:b/>
        </w:rPr>
      </w:pPr>
    </w:p>
    <w:p w14:paraId="0B079DCD" w14:textId="77777777" w:rsidR="00DC3C27" w:rsidRPr="00503411" w:rsidRDefault="00DC3C27" w:rsidP="00DC3C27">
      <w:pPr>
        <w:widowControl w:val="0"/>
        <w:jc w:val="center"/>
        <w:rPr>
          <w:rFonts w:ascii="GHEA Grapalat" w:hAnsi="GHEA Grapalat"/>
          <w:b/>
        </w:rPr>
      </w:pPr>
    </w:p>
    <w:p w14:paraId="3E3D70E7" w14:textId="77777777" w:rsidR="00DC3C27" w:rsidRDefault="00DC3C27" w:rsidP="00DC3C27">
      <w:pPr>
        <w:widowControl w:val="0"/>
        <w:jc w:val="center"/>
        <w:rPr>
          <w:rFonts w:ascii="GHEA Grapalat" w:hAnsi="GHEA Grapalat"/>
          <w:b/>
        </w:rPr>
      </w:pPr>
    </w:p>
    <w:p w14:paraId="562126EF" w14:textId="77777777" w:rsidR="00DC3C27" w:rsidRDefault="00DC3C27" w:rsidP="00DC3C27">
      <w:pPr>
        <w:widowControl w:val="0"/>
        <w:jc w:val="center"/>
        <w:rPr>
          <w:rFonts w:ascii="GHEA Grapalat" w:hAnsi="GHEA Grapalat"/>
          <w:b/>
        </w:rPr>
      </w:pPr>
      <w:r w:rsidRPr="009044F1">
        <w:rPr>
          <w:rFonts w:ascii="GHEA Grapalat" w:hAnsi="GHEA Grapalat"/>
          <w:b/>
        </w:rPr>
        <w:t xml:space="preserve">9. ЗАКЛЮЧЕНИЕ ДОГОВОРА </w:t>
      </w:r>
    </w:p>
    <w:p w14:paraId="50DF7092" w14:textId="77777777" w:rsidR="00DC3C27" w:rsidRPr="009044F1" w:rsidRDefault="00DC3C27" w:rsidP="00DC3C27">
      <w:pPr>
        <w:widowControl w:val="0"/>
        <w:jc w:val="center"/>
        <w:rPr>
          <w:rFonts w:ascii="GHEA Grapalat" w:hAnsi="GHEA Grapalat" w:cs="Arial"/>
          <w:b/>
          <w:iCs/>
        </w:rPr>
      </w:pPr>
    </w:p>
    <w:p w14:paraId="26EE7166"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4812029"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На четвертый рабочий день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w:t>
      </w:r>
    </w:p>
    <w:p w14:paraId="08BB9106"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lastRenderedPageBreak/>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1EB75BA3"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9.4.</w:t>
      </w:r>
      <w:r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7B43487D"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9.5</w:t>
      </w:r>
      <w:r w:rsidRPr="00DC30CC">
        <w:rPr>
          <w:rFonts w:ascii="GHEA Grapalat" w:hAnsi="GHEA Grapalat"/>
        </w:rPr>
        <w:t>.</w:t>
      </w:r>
      <w:r w:rsidRPr="00D80959">
        <w:rPr>
          <w:rFonts w:ascii="GHEA Grapalat" w:hAnsi="GHEA Grapalat"/>
          <w:color w:val="000000" w:themeColor="text1"/>
        </w:rPr>
        <w:t xml:space="preserve"> </w:t>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r w:rsidRPr="005114D0">
        <w:rPr>
          <w:rFonts w:ascii="GHEA Grapalat" w:hAnsi="GHEA Grapalat"/>
        </w:rPr>
        <w:tab/>
      </w:r>
    </w:p>
    <w:p w14:paraId="5F40E02A"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6E495BB"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9.6.</w:t>
      </w:r>
      <w:r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1A51050C" w14:textId="77777777" w:rsidR="00DC3C27" w:rsidRPr="009044F1"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14:paraId="313B563B" w14:textId="77777777" w:rsidR="00DC3C27" w:rsidRPr="009044F1"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4C67EA1A" w14:textId="77777777" w:rsidR="00DC3C27" w:rsidRPr="00503411" w:rsidRDefault="00DC3C27" w:rsidP="00DC3C27">
      <w:pPr>
        <w:widowControl w:val="0"/>
        <w:jc w:val="center"/>
        <w:rPr>
          <w:rFonts w:ascii="GHEA Grapalat" w:hAnsi="GHEA Grapalat"/>
          <w:b/>
        </w:rPr>
      </w:pPr>
    </w:p>
    <w:p w14:paraId="498CCB06" w14:textId="77777777" w:rsidR="00DC3C27" w:rsidRDefault="00DC3C27" w:rsidP="00DC3C27">
      <w:pPr>
        <w:widowControl w:val="0"/>
        <w:jc w:val="center"/>
        <w:rPr>
          <w:rFonts w:ascii="GHEA Grapalat" w:hAnsi="GHEA Grapalat"/>
          <w:b/>
        </w:rPr>
      </w:pPr>
    </w:p>
    <w:p w14:paraId="39558E61" w14:textId="77777777" w:rsidR="00DC3C27" w:rsidRPr="009044F1" w:rsidRDefault="00DC3C27" w:rsidP="00DC3C27">
      <w:pPr>
        <w:widowControl w:val="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2243F9FB" w14:textId="77777777" w:rsidR="00DC3C27" w:rsidRDefault="00DC3C27" w:rsidP="00DC3C27">
      <w:pPr>
        <w:widowControl w:val="0"/>
        <w:tabs>
          <w:tab w:val="left" w:pos="1276"/>
        </w:tabs>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-и</w:t>
      </w:r>
      <w:r>
        <w:rPr>
          <w:rFonts w:ascii="GHEA Grapalat" w:hAnsi="GHEA Grapalat"/>
          <w:color w:val="000000" w:themeColor="text1"/>
        </w:rPr>
        <w:t xml:space="preserve"> </w:t>
      </w:r>
      <w:r w:rsidRPr="00681C1F">
        <w:rPr>
          <w:rFonts w:ascii="GHEA Grapalat" w:hAnsi="GHEA Grapalat"/>
          <w:color w:val="000000" w:themeColor="text1"/>
        </w:rPr>
        <w:t xml:space="preserve">рабочих дней </w:t>
      </w:r>
      <w:r>
        <w:rPr>
          <w:rFonts w:ascii="GHEA Grapalat" w:hAnsi="GHEA Grapalat"/>
          <w:color w:val="000000" w:themeColor="text1"/>
        </w:rPr>
        <w:t>после</w:t>
      </w:r>
      <w:r w:rsidRPr="00681C1F">
        <w:rPr>
          <w:rFonts w:ascii="GHEA Grapalat" w:hAnsi="GHEA Grapalat"/>
          <w:color w:val="000000" w:themeColor="text1"/>
        </w:rPr>
        <w:t xml:space="preserve">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 xml:space="preserve"> </w:t>
      </w:r>
      <w:r w:rsidRPr="00681C1F">
        <w:rPr>
          <w:rFonts w:ascii="GHEA Grapalat" w:hAnsi="GHEA Grapalat"/>
          <w:color w:val="000000" w:themeColor="text1"/>
        </w:rPr>
        <w:t>(</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r>
        <w:rPr>
          <w:rFonts w:ascii="GHEA Grapalat" w:hAnsi="GHEA Grapalat"/>
          <w:color w:val="000000" w:themeColor="text1"/>
          <w:vertAlign w:val="superscript"/>
        </w:rPr>
        <w:t>11</w:t>
      </w:r>
      <w:r w:rsidRPr="00415858">
        <w:rPr>
          <w:rFonts w:ascii="GHEA Grapalat" w:hAnsi="GHEA Grapalat"/>
          <w:color w:val="000000" w:themeColor="text1"/>
          <w:vertAlign w:val="superscript"/>
        </w:rPr>
        <w:t>,1</w:t>
      </w:r>
      <w:r w:rsidRPr="009044F1">
        <w:rPr>
          <w:rFonts w:ascii="GHEA Grapalat" w:hAnsi="GHEA Grapalat"/>
        </w:rPr>
        <w:t>.</w:t>
      </w:r>
    </w:p>
    <w:p w14:paraId="69767DFE" w14:textId="541FF051" w:rsidR="00162449" w:rsidRPr="000406CC" w:rsidRDefault="00162449" w:rsidP="00162449">
      <w:pPr>
        <w:widowControl w:val="0"/>
        <w:tabs>
          <w:tab w:val="left" w:pos="1276"/>
        </w:tabs>
        <w:spacing w:after="160"/>
        <w:ind w:firstLine="567"/>
        <w:jc w:val="both"/>
        <w:rPr>
          <w:rFonts w:ascii="GHEA Grapalat" w:hAnsi="GHEA Grapalat"/>
        </w:rPr>
      </w:pPr>
      <w:r w:rsidRPr="000406CC">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0406CC">
        <w:rPr>
          <w:rFonts w:ascii="GHEA Grapalat" w:hAnsi="GHEA Grapalat"/>
        </w:rPr>
        <w:t xml:space="preserve"> </w:t>
      </w:r>
      <w:r>
        <w:rPr>
          <w:rFonts w:ascii="GHEA Grapalat" w:hAnsi="GHEA Grapalat"/>
        </w:rPr>
        <w:t xml:space="preserve">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услуг</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0406CC">
        <w:rPr>
          <w:rFonts w:ascii="GHEA Grapalat" w:hAnsi="GHEA Grapalat"/>
        </w:rPr>
        <w:t>.</w:t>
      </w:r>
      <w:r>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xml:space="preserve">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rPr>
        <w:t xml:space="preserve">. </w:t>
      </w:r>
      <w:r w:rsidRPr="00CE081E">
        <w:rPr>
          <w:rFonts w:ascii="GHEA Grapalat" w:hAnsi="GHEA Grapalat"/>
        </w:rPr>
        <w:t>Обеспечение квалификации представляется в виде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0406CC">
        <w:rPr>
          <w:rFonts w:ascii="GHEA Grapalat" w:hAnsi="GHEA Grapalat"/>
        </w:rPr>
        <w:t xml:space="preserve">. Причем  обеспечение должно быть действительным как минимум включительно до </w:t>
      </w:r>
      <w:r w:rsidR="009634C7">
        <w:rPr>
          <w:rFonts w:ascii="GHEA Grapalat" w:hAnsi="GHEA Grapalat"/>
        </w:rPr>
        <w:t>2</w:t>
      </w:r>
      <w:r>
        <w:rPr>
          <w:rFonts w:ascii="GHEA Grapalat" w:hAnsi="GHEA Grapalat"/>
        </w:rPr>
        <w:t>0</w:t>
      </w:r>
      <w:r w:rsidRPr="000406CC">
        <w:rPr>
          <w:rFonts w:ascii="GHEA Grapalat" w:hAnsi="GHEA Grapalat"/>
        </w:rPr>
        <w:t>-го рабочего дня, следующего за днем полного принятия заказчиком результата выполнения договора</w:t>
      </w:r>
      <w:r>
        <w:rPr>
          <w:rFonts w:ascii="GHEA Grapalat" w:hAnsi="GHEA Grapalat"/>
        </w:rPr>
        <w:t xml:space="preserve">. </w:t>
      </w:r>
      <w:r w:rsidRPr="00C256E1">
        <w:rPr>
          <w:rFonts w:ascii="GHEA Grapalat" w:hAnsi="GHEA Grapalat"/>
          <w:vertAlign w:val="superscript"/>
        </w:rPr>
        <w:t>12</w:t>
      </w:r>
      <w:r>
        <w:rPr>
          <w:rFonts w:ascii="GHEA Grapalat" w:hAnsi="GHEA Grapalat"/>
          <w:vertAlign w:val="superscript"/>
        </w:rPr>
        <w:t>.1</w:t>
      </w:r>
      <w:r w:rsidRPr="000406CC">
        <w:rPr>
          <w:rFonts w:ascii="GHEA Grapalat" w:hAnsi="GHEA Grapalat"/>
        </w:rPr>
        <w:t xml:space="preserve"> </w:t>
      </w:r>
    </w:p>
    <w:p w14:paraId="514FD844" w14:textId="77777777" w:rsidR="00DC3C27" w:rsidRPr="000406CC" w:rsidRDefault="00DC3C27" w:rsidP="00DC3C27">
      <w:pPr>
        <w:widowControl w:val="0"/>
        <w:tabs>
          <w:tab w:val="left" w:pos="1276"/>
        </w:tabs>
        <w:ind w:firstLine="567"/>
        <w:jc w:val="both"/>
        <w:rPr>
          <w:rFonts w:ascii="GHEA Grapalat" w:hAnsi="GHEA Grapalat" w:cs="Sylfaen"/>
        </w:rPr>
      </w:pPr>
      <w:r w:rsidRPr="000406CC">
        <w:rPr>
          <w:rFonts w:ascii="GHEA Grapalat" w:hAnsi="GHEA Grapalat" w:cs="Sylfaen"/>
        </w:rPr>
        <w:lastRenderedPageBreak/>
        <w:t xml:space="preserve">Если процедура закупки организована </w:t>
      </w:r>
      <w:r>
        <w:rPr>
          <w:rFonts w:ascii="GHEA Grapalat" w:hAnsi="GHEA Grapalat" w:cs="Sylfaen"/>
        </w:rPr>
        <w:t>по</w:t>
      </w:r>
      <w:r w:rsidRPr="000406CC">
        <w:rPr>
          <w:rFonts w:ascii="GHEA Grapalat" w:hAnsi="GHEA Grapalat" w:cs="Sylfaen"/>
        </w:rPr>
        <w:t xml:space="preserve"> лота</w:t>
      </w:r>
      <w:r>
        <w:rPr>
          <w:rFonts w:ascii="GHEA Grapalat" w:hAnsi="GHEA Grapalat" w:cs="Sylfaen"/>
        </w:rPr>
        <w:t>м</w:t>
      </w:r>
      <w:r w:rsidRPr="000406CC">
        <w:rPr>
          <w:rFonts w:ascii="GHEA Grapalat" w:hAnsi="GHEA Grapalat" w:cs="Sylfaen"/>
        </w:rPr>
        <w:t xml:space="preserve"> и участник признается отобранным участником по более чем одному лоту</w:t>
      </w:r>
      <w:r>
        <w:rPr>
          <w:rFonts w:ascii="GHEA Grapalat" w:hAnsi="GHEA Grapalat" w:cs="Sylfaen"/>
        </w:rPr>
        <w:t xml:space="preserve">, 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F905E0">
        <w:rPr>
          <w:rFonts w:ascii="GHEA Grapalat" w:hAnsi="GHEA Grapalat"/>
        </w:rPr>
        <w:t xml:space="preserve">к общей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14:paraId="7F287B6C" w14:textId="77777777" w:rsidR="00DC3C27" w:rsidRPr="000406CC" w:rsidRDefault="00DC3C27" w:rsidP="00DC3C27">
      <w:pPr>
        <w:widowControl w:val="0"/>
        <w:tabs>
          <w:tab w:val="left" w:pos="1276"/>
        </w:tabs>
        <w:ind w:firstLine="567"/>
        <w:jc w:val="both"/>
        <w:rPr>
          <w:rFonts w:ascii="GHEA Grapalat" w:hAnsi="GHEA Grapalat" w:cs="Sylfaen"/>
        </w:rPr>
      </w:pPr>
      <w:r w:rsidRPr="000406C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4F13CC74" w14:textId="77777777" w:rsidR="00DC3C27" w:rsidRPr="009D0F48" w:rsidRDefault="00DC3C27" w:rsidP="00DC3C27">
      <w:pPr>
        <w:widowControl w:val="0"/>
        <w:tabs>
          <w:tab w:val="left" w:pos="1276"/>
        </w:tabs>
        <w:ind w:firstLine="567"/>
        <w:jc w:val="both"/>
        <w:rPr>
          <w:ins w:id="6" w:author="Inesa Kocharyan" w:date="2021-03-29T17:41:00Z"/>
          <w:rFonts w:ascii="GHEA Grapalat" w:hAnsi="GHEA Grapalat"/>
          <w:sz w:val="18"/>
          <w:szCs w:val="18"/>
        </w:rPr>
      </w:pPr>
      <w:r w:rsidRPr="009D0F48">
        <w:rPr>
          <w:rFonts w:ascii="GHEA Grapalat" w:hAnsi="GHEA Grapalat"/>
          <w:sz w:val="18"/>
          <w:szCs w:val="18"/>
        </w:rPr>
        <w:t xml:space="preserve">-------------------------- </w:t>
      </w:r>
    </w:p>
    <w:p w14:paraId="45975F79"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vertAlign w:val="superscript"/>
        </w:rPr>
        <w:t>11.1</w:t>
      </w:r>
      <w:r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B367CEC"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54634D03"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008E5FC9" w14:textId="77777777" w:rsidR="00DC3C27" w:rsidRPr="009D0F48" w:rsidRDefault="00DC3C27" w:rsidP="00DC3C27">
      <w:pPr>
        <w:pStyle w:val="FootnoteText"/>
        <w:jc w:val="both"/>
        <w:rPr>
          <w:ins w:id="7" w:author="Vardan" w:date="2022-05-29T22:18:00Z"/>
          <w:rFonts w:ascii="GHEA Grapalat" w:hAnsi="GHEA Grapalat"/>
          <w:i/>
          <w:sz w:val="18"/>
          <w:szCs w:val="18"/>
        </w:rPr>
      </w:pPr>
    </w:p>
    <w:p w14:paraId="70FD4083"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vertAlign w:val="superscript"/>
        </w:rPr>
        <w:t>12.1</w:t>
      </w:r>
      <w:r w:rsidRPr="009D0F48">
        <w:rPr>
          <w:rFonts w:ascii="GHEA Grapalat" w:hAnsi="GHEA Grapalat"/>
          <w:i/>
          <w:sz w:val="18"/>
          <w:szCs w:val="18"/>
        </w:rPr>
        <w:t xml:space="preserve"> Если цена закупки данного лота по заявке на закупку:</w:t>
      </w:r>
    </w:p>
    <w:p w14:paraId="3EA0DF05"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-не превышает восьмидесятикратный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3C98AABE"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не превышает восьмидесятикратный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del w:id="8" w:author="Vardan" w:date="2022-10-29T22:38:00Z">
        <w:r w:rsidRPr="009D0F48" w:rsidDel="00F11926">
          <w:rPr>
            <w:rFonts w:ascii="Cambria Math" w:hAnsi="Cambria Math" w:cs="Cambria Math"/>
            <w:i/>
            <w:sz w:val="18"/>
            <w:szCs w:val="18"/>
          </w:rPr>
          <w:delText>․</w:delText>
        </w:r>
      </w:del>
      <w:ins w:id="9" w:author="Vardan" w:date="2022-10-29T22:38:00Z">
        <w:r w:rsidRPr="009D0F48">
          <w:rPr>
            <w:rFonts w:ascii="Cambria Math" w:hAnsi="Cambria Math" w:cs="Cambria Math"/>
            <w:i/>
            <w:sz w:val="18"/>
            <w:szCs w:val="18"/>
          </w:rPr>
          <w:t>.</w:t>
        </w:r>
      </w:ins>
      <w:r w:rsidRPr="009D0F48">
        <w:rPr>
          <w:rFonts w:ascii="GHEA Grapalat" w:hAnsi="GHEA Grapalat"/>
          <w:i/>
          <w:sz w:val="18"/>
          <w:szCs w:val="18"/>
        </w:rPr>
        <w:t xml:space="preserve">2) </w:t>
      </w:r>
      <w:r w:rsidRPr="009D0F48">
        <w:rPr>
          <w:rFonts w:ascii="GHEA Grapalat" w:hAnsi="GHEA Grapalat" w:cs="GHEA Grapalat"/>
          <w:i/>
          <w:sz w:val="18"/>
          <w:szCs w:val="18"/>
        </w:rPr>
        <w:t>или</w:t>
      </w:r>
      <w:r w:rsidRPr="009D0F48">
        <w:rPr>
          <w:rFonts w:ascii="GHEA Grapalat" w:hAnsi="GHEA Grapalat"/>
          <w:i/>
          <w:sz w:val="18"/>
          <w:szCs w:val="18"/>
        </w:rPr>
        <w:t xml:space="preserve">", </w:t>
      </w:r>
      <w:r w:rsidRPr="009D0F48">
        <w:rPr>
          <w:rFonts w:ascii="GHEA Grapalat" w:hAnsi="GHEA Grapalat" w:cs="GHEA Grapalat"/>
          <w:i/>
          <w:sz w:val="18"/>
          <w:szCs w:val="18"/>
        </w:rPr>
        <w:t>а</w:t>
      </w:r>
      <w:r w:rsidRPr="009D0F48">
        <w:rPr>
          <w:rFonts w:ascii="GHEA Grapalat" w:hAnsi="GHEA Grapalat"/>
          <w:i/>
          <w:sz w:val="18"/>
          <w:szCs w:val="18"/>
        </w:rPr>
        <w:t xml:space="preserve"> </w:t>
      </w:r>
      <w:r w:rsidRPr="009D0F48">
        <w:rPr>
          <w:rFonts w:ascii="GHEA Grapalat" w:hAnsi="GHEA Grapalat" w:cs="GHEA Grapalat"/>
          <w:i/>
          <w:sz w:val="18"/>
          <w:szCs w:val="18"/>
        </w:rPr>
        <w:t>число</w:t>
      </w:r>
      <w:r w:rsidRPr="009D0F48">
        <w:rPr>
          <w:rFonts w:ascii="GHEA Grapalat" w:hAnsi="GHEA Grapalat"/>
          <w:i/>
          <w:sz w:val="18"/>
          <w:szCs w:val="18"/>
        </w:rPr>
        <w:t xml:space="preserve"> " 20 "</w:t>
      </w:r>
      <w:r w:rsidRPr="009D0F48">
        <w:rPr>
          <w:rFonts w:ascii="GHEA Grapalat" w:hAnsi="GHEA Grapalat" w:cs="GHEA Grapalat"/>
          <w:i/>
          <w:sz w:val="18"/>
          <w:szCs w:val="18"/>
        </w:rPr>
        <w:t>заменяется</w:t>
      </w:r>
      <w:r w:rsidRPr="009D0F48">
        <w:rPr>
          <w:rFonts w:ascii="GHEA Grapalat" w:hAnsi="GHEA Grapalat"/>
          <w:i/>
          <w:sz w:val="18"/>
          <w:szCs w:val="18"/>
        </w:rPr>
        <w:t xml:space="preserve"> числом "90".</w:t>
      </w:r>
    </w:p>
    <w:p w14:paraId="47DB1264"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3A5D583A" w14:textId="77777777" w:rsidR="00DC3C27" w:rsidRPr="00BC30EA" w:rsidRDefault="00DC3C27" w:rsidP="00DC3C27">
      <w:pPr>
        <w:pStyle w:val="FootnoteText"/>
        <w:jc w:val="both"/>
        <w:rPr>
          <w:rFonts w:ascii="GHEA Grapalat" w:hAnsi="GHEA Grapalat"/>
          <w:i/>
          <w:sz w:val="18"/>
          <w:szCs w:val="18"/>
        </w:rPr>
      </w:pPr>
    </w:p>
    <w:p w14:paraId="2A0E7101" w14:textId="77777777" w:rsidR="00DC3C27" w:rsidRPr="00692995" w:rsidRDefault="00DC3C27" w:rsidP="00DC3C27">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0711F53B" w14:textId="77777777" w:rsidR="00DC3C27" w:rsidRPr="009044F1" w:rsidRDefault="00DC3C27" w:rsidP="00DC3C27">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BEDB890" w14:textId="62E4018D" w:rsidR="00162449" w:rsidRDefault="00162449" w:rsidP="00162449">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00D42565" w:rsidRPr="009044F1">
        <w:rPr>
          <w:rFonts w:ascii="GHEA Grapalat" w:hAnsi="GHEA Grapalat"/>
        </w:rPr>
        <w:t xml:space="preserve">Размер обеспечения договора составляет 10 процентов от цены </w:t>
      </w:r>
      <w:r w:rsidR="00D42565">
        <w:rPr>
          <w:rFonts w:ascii="GHEA Grapalat" w:hAnsi="GHEA Grapalat"/>
        </w:rPr>
        <w:t>закупки</w:t>
      </w:r>
      <w:r w:rsidR="00D42565" w:rsidRPr="001775FE">
        <w:rPr>
          <w:rFonts w:ascii="GHEA Grapalat" w:hAnsi="GHEA Grapalat"/>
        </w:rPr>
        <w:t xml:space="preserve">. </w:t>
      </w:r>
      <w:r w:rsidR="00D42565" w:rsidRPr="002C42AD">
        <w:rPr>
          <w:rFonts w:ascii="GHEA Grapalat" w:hAnsi="GHEA Grapalat"/>
        </w:rPr>
        <w:t xml:space="preserve">Если цена закупки </w:t>
      </w:r>
      <w:r w:rsidR="00D42565">
        <w:rPr>
          <w:rFonts w:ascii="GHEA Grapalat" w:hAnsi="GHEA Grapalat"/>
        </w:rPr>
        <w:t>услуг</w:t>
      </w:r>
      <w:r w:rsidR="00D42565"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D42565" w:rsidRPr="009044F1">
        <w:rPr>
          <w:rFonts w:ascii="GHEA Grapalat" w:hAnsi="GHEA Grapalat"/>
        </w:rPr>
        <w:t xml:space="preserve"> </w:t>
      </w:r>
      <w:r w:rsidR="00D42565">
        <w:rPr>
          <w:rFonts w:ascii="GHEA Grapalat" w:hAnsi="GHEA Grapalat"/>
        </w:rPr>
        <w:t>О</w:t>
      </w:r>
      <w:r w:rsidR="00D42565" w:rsidRPr="001647D2">
        <w:rPr>
          <w:rFonts w:ascii="GHEA Grapalat" w:hAnsi="GHEA Grapalat"/>
        </w:rPr>
        <w:t xml:space="preserve">беспечение </w:t>
      </w:r>
      <w:r w:rsidR="00D42565">
        <w:rPr>
          <w:rFonts w:ascii="GHEA Grapalat" w:hAnsi="GHEA Grapalat"/>
        </w:rPr>
        <w:t>договора</w:t>
      </w:r>
      <w:r w:rsidR="00D42565" w:rsidRPr="001647D2">
        <w:rPr>
          <w:rFonts w:ascii="GHEA Grapalat" w:hAnsi="GHEA Grapalat"/>
        </w:rPr>
        <w:t xml:space="preserve"> представляется в </w:t>
      </w:r>
      <w:r w:rsidR="00D42565">
        <w:rPr>
          <w:rFonts w:ascii="GHEA Grapalat" w:hAnsi="GHEA Grapalat"/>
        </w:rPr>
        <w:t>виде</w:t>
      </w:r>
      <w:r w:rsidR="00D42565" w:rsidRPr="001647D2">
        <w:rPr>
          <w:rFonts w:ascii="GHEA Grapalat" w:hAnsi="GHEA Grapalat"/>
        </w:rPr>
        <w:t xml:space="preserve"> </w:t>
      </w:r>
      <w:r w:rsidR="00D42565" w:rsidRPr="00C33A95">
        <w:rPr>
          <w:rFonts w:ascii="GHEA Grapalat" w:hAnsi="GHEA Grapalat"/>
        </w:rPr>
        <w:t>в одностороннем порядке утвержденного заявления-в виде неустойки (приложение 5.1) или наличных денег</w:t>
      </w:r>
      <w:r w:rsidR="00D42565">
        <w:rPr>
          <w:rStyle w:val="FootnoteReference"/>
          <w:rFonts w:ascii="GHEA Grapalat" w:hAnsi="GHEA Grapalat"/>
        </w:rPr>
        <w:t xml:space="preserve"> </w:t>
      </w:r>
      <w:r>
        <w:rPr>
          <w:rStyle w:val="FootnoteReference"/>
          <w:rFonts w:ascii="GHEA Grapalat" w:hAnsi="GHEA Grapalat"/>
        </w:rPr>
        <w:footnoteReference w:customMarkFollows="1" w:id="5"/>
        <w:t>13</w:t>
      </w:r>
      <w:r>
        <w:rPr>
          <w:rFonts w:ascii="GHEA Grapalat" w:hAnsi="GHEA Grapalat"/>
        </w:rPr>
        <w:t>.</w:t>
      </w:r>
    </w:p>
    <w:p w14:paraId="3C87F1B1" w14:textId="495C1A72" w:rsidR="00DC3C27" w:rsidRPr="00375987" w:rsidRDefault="00DC3C27" w:rsidP="00DC3C27">
      <w:pPr>
        <w:widowControl w:val="0"/>
        <w:tabs>
          <w:tab w:val="left" w:pos="1276"/>
        </w:tabs>
        <w:ind w:firstLine="567"/>
        <w:jc w:val="both"/>
        <w:rPr>
          <w:rFonts w:ascii="GHEA Grapalat" w:hAnsi="GHEA Grapalat"/>
        </w:rPr>
      </w:pPr>
      <w:r w:rsidRPr="0058395E">
        <w:rPr>
          <w:rFonts w:ascii="GHEA Grapalat" w:hAnsi="GHEA Grapalat"/>
        </w:rPr>
        <w:lastRenderedPageBreak/>
        <w:t xml:space="preserve">Если процедура закупки организована </w:t>
      </w:r>
      <w:r>
        <w:rPr>
          <w:rFonts w:ascii="GHEA Grapalat" w:hAnsi="GHEA Grapalat"/>
        </w:rPr>
        <w:t>по</w:t>
      </w:r>
      <w:r w:rsidRPr="0058395E">
        <w:rPr>
          <w:rFonts w:ascii="GHEA Grapalat" w:hAnsi="GHEA Grapalat"/>
        </w:rPr>
        <w:t xml:space="preserve"> </w:t>
      </w:r>
      <w:r>
        <w:rPr>
          <w:rFonts w:ascii="GHEA Grapalat" w:hAnsi="GHEA Grapalat"/>
        </w:rPr>
        <w:t>лотам</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Pr>
          <w:rFonts w:ascii="GHEA Grapalat" w:hAnsi="GHEA Grapalat"/>
        </w:rPr>
        <w:t xml:space="preserve"> </w:t>
      </w:r>
      <w:r w:rsidRPr="00375987">
        <w:rPr>
          <w:rFonts w:ascii="GHEA Grapalat" w:hAnsi="GHEA Grapalat"/>
        </w:rPr>
        <w:t xml:space="preserve">Обеспечение договора должно быть действительно как минимум включительно до </w:t>
      </w:r>
      <w:r w:rsidR="00D42565">
        <w:rPr>
          <w:rFonts w:ascii="GHEA Grapalat" w:hAnsi="GHEA Grapalat"/>
          <w:lang w:val="hy-AM"/>
        </w:rPr>
        <w:t>2</w:t>
      </w:r>
      <w:r w:rsidRPr="00375987">
        <w:rPr>
          <w:rFonts w:ascii="GHEA Grapalat" w:hAnsi="GHEA Grapalat"/>
        </w:rPr>
        <w:t>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464FDCBB" w14:textId="77777777" w:rsidR="00DC3C27" w:rsidRDefault="00DC3C27" w:rsidP="00DC3C27">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00D3CC14" w14:textId="77777777" w:rsidR="00DC3C27" w:rsidRPr="0011079F" w:rsidRDefault="00DC3C27" w:rsidP="00DC3C27">
      <w:pPr>
        <w:widowControl w:val="0"/>
        <w:tabs>
          <w:tab w:val="left" w:pos="1276"/>
        </w:tabs>
        <w:ind w:firstLine="567"/>
        <w:jc w:val="both"/>
        <w:rPr>
          <w:rFonts w:ascii="GHEA Grapalat" w:hAnsi="GHEA Grapalat"/>
          <w:b/>
          <w:bCs/>
          <w:lang w:val="hy-AM"/>
        </w:rPr>
      </w:pPr>
      <w:r w:rsidRPr="0011079F">
        <w:rPr>
          <w:rFonts w:ascii="GHEA Grapalat" w:hAnsi="GHEA Grapalat"/>
          <w:b/>
          <w:bCs/>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11079F">
        <w:rPr>
          <w:rFonts w:ascii="GHEA Grapalat" w:hAnsi="GHEA Grapalat"/>
          <w:b/>
          <w:bCs/>
          <w:lang w:val="hy-AM"/>
        </w:rPr>
        <w:t>:</w:t>
      </w:r>
    </w:p>
    <w:p w14:paraId="5848BC15" w14:textId="77777777" w:rsidR="00DC3C27" w:rsidRPr="0011079F" w:rsidRDefault="00DC3C27" w:rsidP="00DC3C27">
      <w:pPr>
        <w:widowControl w:val="0"/>
        <w:tabs>
          <w:tab w:val="left" w:pos="1276"/>
        </w:tabs>
        <w:ind w:firstLine="567"/>
        <w:jc w:val="both"/>
        <w:rPr>
          <w:rFonts w:ascii="GHEA Grapalat" w:hAnsi="GHEA Grapalat" w:cs="Sylfaen"/>
          <w:b/>
          <w:bCs/>
        </w:rPr>
      </w:pPr>
      <w:r w:rsidRPr="0011079F">
        <w:rPr>
          <w:rFonts w:ascii="GHEA Grapalat" w:hAnsi="GHEA Grapalat" w:cs="Sylfaen"/>
          <w:b/>
          <w:bCs/>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96460E5" w14:textId="77777777" w:rsidR="00DC3C27" w:rsidRPr="009044F1" w:rsidRDefault="00DC3C27" w:rsidP="00DC3C27">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1AE632BF" w14:textId="77777777" w:rsidR="00DC3C27" w:rsidRDefault="00DC3C27" w:rsidP="00DC3C27">
      <w:pPr>
        <w:widowControl w:val="0"/>
        <w:tabs>
          <w:tab w:val="left" w:pos="1134"/>
        </w:tabs>
        <w:ind w:firstLine="567"/>
        <w:jc w:val="both"/>
        <w:rPr>
          <w:rFonts w:ascii="GHEA Grapalat" w:hAnsi="GHEA Grapalat"/>
        </w:rPr>
      </w:pPr>
      <w:r>
        <w:rPr>
          <w:rFonts w:ascii="GHEA Grapalat" w:hAnsi="GHEA Grapalat"/>
          <w:b/>
        </w:rPr>
        <w:t xml:space="preserve"> </w:t>
      </w:r>
      <w:r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EA64AF">
        <w:rPr>
          <w:rFonts w:ascii="GHEA Grapalat" w:hAnsi="GHEA Grapalat"/>
          <w:lang w:val="hy-AM"/>
        </w:rPr>
        <w:t>-</w:t>
      </w:r>
      <w:r w:rsidRPr="00EA64AF">
        <w:rPr>
          <w:rFonts w:ascii="GHEA Grapalat" w:hAnsi="GHEA Grapalat"/>
        </w:rPr>
        <w:t xml:space="preserve"> уполномоченному органу</w:t>
      </w:r>
      <w:r w:rsidRPr="00EA64AF">
        <w:rPr>
          <w:rFonts w:ascii="GHEA Grapalat" w:hAnsi="GHEA Grapalat"/>
          <w:lang w:val="hy-AM"/>
        </w:rPr>
        <w:t>,</w:t>
      </w:r>
      <w:r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C357F1D" w14:textId="77777777" w:rsidR="00DC3C27" w:rsidRDefault="00DC3C27" w:rsidP="00DC3C27">
      <w:pPr>
        <w:rPr>
          <w:rFonts w:ascii="GHEA Grapalat" w:hAnsi="GHEA Grapalat"/>
          <w:b/>
        </w:rPr>
      </w:pPr>
      <w:r>
        <w:rPr>
          <w:rFonts w:ascii="GHEA Grapalat" w:hAnsi="GHEA Grapalat"/>
          <w:b/>
        </w:rPr>
        <w:t xml:space="preserve">                </w:t>
      </w:r>
    </w:p>
    <w:p w14:paraId="7B5A3813" w14:textId="77777777" w:rsidR="00DC3C27" w:rsidRPr="00ED628D" w:rsidRDefault="00DC3C27" w:rsidP="00DC3C27">
      <w:pPr>
        <w:rPr>
          <w:rFonts w:ascii="GHEA Grapalat" w:hAnsi="GHEA Grapalat"/>
          <w:b/>
          <w:lang w:val="hy-AM"/>
        </w:rPr>
      </w:pPr>
    </w:p>
    <w:p w14:paraId="4F26281D" w14:textId="77777777" w:rsidR="00DC3C27" w:rsidRDefault="00DC3C27" w:rsidP="00DC3C27">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05DDBA14" w14:textId="77777777" w:rsidR="00DC3C27" w:rsidRPr="009044F1" w:rsidRDefault="00DC3C27" w:rsidP="00DC3C27">
      <w:pPr>
        <w:rPr>
          <w:rFonts w:ascii="GHEA Grapalat" w:hAnsi="GHEA Grapalat" w:cs="Arial"/>
          <w:b/>
        </w:rPr>
      </w:pPr>
    </w:p>
    <w:p w14:paraId="26384711"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 xml:space="preserve">Согласно статье 37 Закона, Комиссия объявляет настоящую процедуру </w:t>
      </w:r>
      <w:r w:rsidRPr="009044F1">
        <w:rPr>
          <w:rFonts w:ascii="GHEA Grapalat" w:hAnsi="GHEA Grapalat"/>
        </w:rPr>
        <w:lastRenderedPageBreak/>
        <w:t>несостоявшейся, если:</w:t>
      </w:r>
    </w:p>
    <w:p w14:paraId="580B1AAF"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D0B9EAA"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6"/>
        <w:t>14</w:t>
      </w:r>
      <w:r w:rsidRPr="009044F1">
        <w:rPr>
          <w:rFonts w:ascii="GHEA Grapalat" w:hAnsi="GHEA Grapalat"/>
        </w:rPr>
        <w:t>.</w:t>
      </w:r>
    </w:p>
    <w:p w14:paraId="01D2B99A"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0C26F442" w14:textId="77777777" w:rsidR="00DC3C27" w:rsidRPr="00D3436F" w:rsidRDefault="00DC3C27" w:rsidP="00DC3C27">
      <w:pPr>
        <w:widowControl w:val="0"/>
        <w:tabs>
          <w:tab w:val="left" w:pos="1134"/>
        </w:tabs>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4D753B01" w14:textId="77777777" w:rsidR="00DC3C27" w:rsidRPr="00F62714" w:rsidRDefault="00DC3C27" w:rsidP="00DC3C27">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25657A95"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11C7FE5" w14:textId="77777777" w:rsidR="00DC3C27" w:rsidRDefault="00DC3C27" w:rsidP="00DC3C27">
      <w:pPr>
        <w:rPr>
          <w:rFonts w:ascii="GHEA Grapalat" w:hAnsi="GHEA Grapalat"/>
          <w:b/>
        </w:rPr>
      </w:pPr>
    </w:p>
    <w:p w14:paraId="7D633EE4" w14:textId="77777777" w:rsidR="00DC3C27" w:rsidRPr="009044F1" w:rsidRDefault="00DC3C27" w:rsidP="00DC3C27">
      <w:pPr>
        <w:widowControl w:val="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6370B4B3" w14:textId="77777777" w:rsidR="00DC3C27" w:rsidRPr="00216702" w:rsidRDefault="00DC3C27" w:rsidP="00DC3C27">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5D12B3D" w14:textId="77777777" w:rsidR="00DC3C27" w:rsidRDefault="00DC3C27" w:rsidP="00DC3C27">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474B8CB" w14:textId="77777777" w:rsidR="00DC3C27" w:rsidRDefault="00DC3C27" w:rsidP="00DC3C27">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CE24AD8" w14:textId="77777777" w:rsidR="00DC3C27" w:rsidRDefault="00DC3C27" w:rsidP="00DC3C27">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05E0720" w14:textId="77777777" w:rsidR="00DC3C27" w:rsidRPr="00996C18" w:rsidRDefault="00DC3C27" w:rsidP="00DC3C27">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2443B7B"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EAAA3E4" w14:textId="77777777" w:rsidR="00DC3C27" w:rsidRPr="00570BBD" w:rsidRDefault="00DC3C27" w:rsidP="00DC3C27">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35E433D"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524633BB" w14:textId="77777777" w:rsidR="00DC3C27" w:rsidRPr="00570BBD" w:rsidRDefault="00DC3C27" w:rsidP="00DC3C27">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A3B6C17" w14:textId="77777777" w:rsidR="00DC3C27" w:rsidRPr="00570BBD" w:rsidRDefault="00DC3C27" w:rsidP="00DC3C27">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4AEA26C" w14:textId="77777777" w:rsidR="00DC3C27" w:rsidRDefault="00DC3C27" w:rsidP="00DC3C27">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A99CA93" w14:textId="77777777" w:rsidR="00DC3C27" w:rsidRPr="00570BBD" w:rsidRDefault="00DC3C27" w:rsidP="00DC3C27">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8FD2BDD" w14:textId="77777777" w:rsidR="00DC3C27" w:rsidRPr="00570BBD" w:rsidRDefault="00DC3C27" w:rsidP="00DC3C27">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3889B8B" w14:textId="77777777" w:rsidR="00DC3C27" w:rsidRPr="00570BBD" w:rsidRDefault="00DC3C27" w:rsidP="00DC3C27">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AC410AC" w14:textId="77777777" w:rsidR="00DC3C27" w:rsidRDefault="00DC3C27" w:rsidP="00DC3C27">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14:paraId="1EC03C8D" w14:textId="77777777" w:rsidR="00DC3C27" w:rsidRPr="00570BBD" w:rsidRDefault="00DC3C27" w:rsidP="00DC3C27">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FDFAB30" w14:textId="77777777" w:rsidR="00DC3C27" w:rsidRPr="00570BBD" w:rsidRDefault="00DC3C27" w:rsidP="00DC3C27">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2B73298" w14:textId="77777777" w:rsidR="00DC3C27" w:rsidRPr="00570BBD" w:rsidRDefault="00DC3C27" w:rsidP="00DC3C27">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91CC91C" w14:textId="77777777" w:rsidR="00DC3C27" w:rsidRPr="00570BBD" w:rsidRDefault="00DC3C27" w:rsidP="00DC3C27">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05C137C" w14:textId="77777777" w:rsidR="00DC3C27" w:rsidRPr="00570BBD" w:rsidRDefault="00DC3C27" w:rsidP="00DC3C27">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7644D7F" w14:textId="77777777" w:rsidR="00DC3C27" w:rsidRPr="00570BBD" w:rsidRDefault="00DC3C27" w:rsidP="00DC3C27">
      <w:pPr>
        <w:jc w:val="both"/>
        <w:rPr>
          <w:rFonts w:ascii="GHEA Grapalat" w:hAnsi="GHEA Grapalat"/>
        </w:rPr>
      </w:pPr>
      <w:r w:rsidRPr="00570BBD">
        <w:rPr>
          <w:rFonts w:ascii="GHEA Grapalat" w:hAnsi="GHEA Grapalat"/>
        </w:rPr>
        <w:lastRenderedPageBreak/>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DFDC59F"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1B933F5A"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7AF22A52"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74E88B2" w14:textId="77777777" w:rsidR="00DC3C27" w:rsidRPr="00570BBD" w:rsidRDefault="00DC3C27" w:rsidP="00DC3C27">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5ADEE6B6" w14:textId="77777777" w:rsidR="00DC3C27" w:rsidRPr="009044F1" w:rsidRDefault="00DC3C27" w:rsidP="00DC3C27">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445A9FC" w14:textId="77777777" w:rsidR="00DC3C27" w:rsidRPr="009044F1" w:rsidRDefault="00DC3C27" w:rsidP="00DC3C27">
      <w:pPr>
        <w:widowControl w:val="0"/>
        <w:jc w:val="both"/>
        <w:rPr>
          <w:ins w:id="10" w:author="Vardan" w:date="2022-05-29T22:22:00Z"/>
          <w:rFonts w:ascii="GHEA Grapalat" w:hAnsi="GHEA Grapalat" w:cs="Sylfaen"/>
          <w:b/>
        </w:rPr>
      </w:pPr>
    </w:p>
    <w:p w14:paraId="6F970887" w14:textId="77777777" w:rsidR="00DC3C27" w:rsidRPr="009044F1" w:rsidRDefault="00DC3C27" w:rsidP="00DC3C27">
      <w:pPr>
        <w:widowControl w:val="0"/>
        <w:ind w:firstLine="567"/>
        <w:jc w:val="both"/>
        <w:rPr>
          <w:ins w:id="11" w:author="Vardan" w:date="2022-05-29T22:22:00Z"/>
          <w:rFonts w:ascii="GHEA Grapalat" w:hAnsi="GHEA Grapalat" w:cs="Sylfaen"/>
          <w:b/>
        </w:rPr>
      </w:pPr>
    </w:p>
    <w:p w14:paraId="102F1709" w14:textId="77777777" w:rsidR="00DC3C27" w:rsidRPr="009044F1" w:rsidDel="00E47984" w:rsidRDefault="00DC3C27" w:rsidP="00DC3C27">
      <w:pPr>
        <w:widowControl w:val="0"/>
        <w:jc w:val="center"/>
        <w:rPr>
          <w:del w:id="12" w:author="Vardan" w:date="2022-05-29T22:21:00Z"/>
          <w:rFonts w:ascii="GHEA Grapalat" w:hAnsi="GHEA Grapalat" w:cs="Sylfaen"/>
          <w:b/>
        </w:rPr>
      </w:pPr>
    </w:p>
    <w:p w14:paraId="79936EA3" w14:textId="77777777" w:rsidR="00DC3C27" w:rsidRDefault="00DC3C27" w:rsidP="00DC3C27">
      <w:pPr>
        <w:rPr>
          <w:rFonts w:ascii="GHEA Grapalat" w:hAnsi="GHEA Grapalat"/>
          <w:b/>
        </w:rPr>
      </w:pPr>
      <w:del w:id="13" w:author="Vardan" w:date="2022-05-29T22:21:00Z">
        <w:r w:rsidDel="00E47984">
          <w:rPr>
            <w:rFonts w:ascii="GHEA Grapalat" w:hAnsi="GHEA Grapalat"/>
            <w:b/>
          </w:rPr>
          <w:br w:type="page"/>
        </w:r>
      </w:del>
    </w:p>
    <w:p w14:paraId="2808502A" w14:textId="77777777" w:rsidR="00DC3C27" w:rsidRPr="00374F4A" w:rsidRDefault="00DC3C27" w:rsidP="00DC3C27">
      <w:pPr>
        <w:widowControl w:val="0"/>
        <w:jc w:val="center"/>
        <w:rPr>
          <w:rFonts w:ascii="GHEA Grapalat" w:hAnsi="GHEA Grapalat"/>
          <w:b/>
        </w:rPr>
      </w:pPr>
      <w:r w:rsidRPr="009044F1">
        <w:rPr>
          <w:rFonts w:ascii="GHEA Grapalat" w:hAnsi="GHEA Grapalat"/>
          <w:b/>
        </w:rPr>
        <w:t>ЧАСТЬ II</w:t>
      </w:r>
    </w:p>
    <w:p w14:paraId="61F812EE" w14:textId="77777777" w:rsidR="00DC3C27" w:rsidRPr="00374F4A" w:rsidRDefault="00DC3C27" w:rsidP="00DC3C27">
      <w:pPr>
        <w:widowControl w:val="0"/>
        <w:jc w:val="center"/>
        <w:rPr>
          <w:rFonts w:ascii="GHEA Grapalat" w:hAnsi="GHEA Grapalat"/>
          <w:b/>
        </w:rPr>
      </w:pPr>
    </w:p>
    <w:p w14:paraId="04FB0CBB" w14:textId="77777777" w:rsidR="00DC3C27" w:rsidRPr="009044F1" w:rsidRDefault="00DC3C27" w:rsidP="00DC3C27">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Pr>
          <w:rFonts w:ascii="GHEA Grapalat" w:hAnsi="GHEA Grapalat"/>
          <w:b/>
        </w:rPr>
        <w:t>ЗАПРОС КОТИРОВОК</w:t>
      </w:r>
    </w:p>
    <w:p w14:paraId="2E24145D" w14:textId="77777777" w:rsidR="00DC3C27" w:rsidRPr="009044F1" w:rsidRDefault="00DC3C27" w:rsidP="00DC3C27">
      <w:pPr>
        <w:widowControl w:val="0"/>
        <w:jc w:val="center"/>
        <w:rPr>
          <w:rFonts w:ascii="GHEA Grapalat" w:hAnsi="GHEA Grapalat"/>
        </w:rPr>
      </w:pPr>
    </w:p>
    <w:p w14:paraId="392DF0A1" w14:textId="77777777" w:rsidR="00DC3C27" w:rsidRPr="009044F1" w:rsidRDefault="00DC3C27" w:rsidP="00DC3C27">
      <w:pPr>
        <w:widowControl w:val="0"/>
        <w:jc w:val="center"/>
        <w:rPr>
          <w:rFonts w:ascii="GHEA Grapalat" w:hAnsi="GHEA Grapalat"/>
          <w:b/>
        </w:rPr>
      </w:pPr>
      <w:r w:rsidRPr="009044F1">
        <w:rPr>
          <w:rFonts w:ascii="GHEA Grapalat" w:hAnsi="GHEA Grapalat"/>
          <w:b/>
        </w:rPr>
        <w:t>1. ОБЩИЕ ПОЛОЖЕНИЯ</w:t>
      </w:r>
    </w:p>
    <w:p w14:paraId="327516D9"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0FA4BD0"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D3B4142"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55433A85" w14:textId="77777777" w:rsidR="00DC3C27" w:rsidRPr="009044F1" w:rsidRDefault="00DC3C27" w:rsidP="00DC3C27">
      <w:pPr>
        <w:widowControl w:val="0"/>
        <w:jc w:val="center"/>
        <w:rPr>
          <w:rFonts w:ascii="GHEA Grapalat" w:hAnsi="GHEA Grapalat"/>
          <w:b/>
        </w:rPr>
      </w:pPr>
      <w:r w:rsidRPr="009044F1">
        <w:rPr>
          <w:rFonts w:ascii="GHEA Grapalat" w:hAnsi="GHEA Grapalat"/>
          <w:b/>
        </w:rPr>
        <w:t>2. ЗАЯВКА НА ПРОЦЕДУРУ</w:t>
      </w:r>
    </w:p>
    <w:p w14:paraId="0F28ED57"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025E119" w14:textId="77777777" w:rsidR="00DC3C27" w:rsidRPr="009044F1" w:rsidRDefault="00DC3C27" w:rsidP="00DC3C27">
      <w:pPr>
        <w:widowControl w:val="0"/>
        <w:tabs>
          <w:tab w:val="left" w:pos="1134"/>
        </w:tabs>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14:paraId="3839424A"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lastRenderedPageBreak/>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w:t>
      </w:r>
      <w:r w:rsidRPr="005128A5">
        <w:rPr>
          <w:rFonts w:ascii="GHEA Grapalat" w:hAnsi="GHEA Grapalat"/>
        </w:rPr>
        <w:t>об участии в процедуре согласно Приложению N 1, если участник не является декларацией о реальных бенефициарах-резидентах РА по необходимости приложения 1.2/zip файл/.</w:t>
      </w:r>
    </w:p>
    <w:p w14:paraId="07B0F24B" w14:textId="77777777" w:rsidR="00DC3C27" w:rsidRDefault="00DC3C27" w:rsidP="00DC3C27">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14:paraId="2A4BDFD2" w14:textId="77777777" w:rsidR="00DC3C27" w:rsidRDefault="00DC3C27" w:rsidP="00DC3C27">
      <w:pPr>
        <w:widowControl w:val="0"/>
        <w:tabs>
          <w:tab w:val="left" w:pos="1134"/>
        </w:tabs>
        <w:ind w:firstLine="567"/>
        <w:jc w:val="both"/>
        <w:rPr>
          <w:rFonts w:ascii="GHEA Grapalat" w:hAnsi="GHEA Grapalat"/>
          <w:lang w:val="hy-AM"/>
        </w:rPr>
      </w:pPr>
      <w:r w:rsidRPr="00D3436F">
        <w:rPr>
          <w:rFonts w:ascii="GHEA Grapalat" w:hAnsi="GHEA Grapalat"/>
        </w:rPr>
        <w:t>2.</w:t>
      </w:r>
      <w:r w:rsidRPr="000027E1">
        <w:rPr>
          <w:rFonts w:ascii="GHEA Grapalat" w:hAnsi="GHEA Grapalat"/>
        </w:rPr>
        <w:t>3</w:t>
      </w:r>
      <w:r>
        <w:rPr>
          <w:rFonts w:ascii="GHEA Grapalat" w:hAnsi="GHEA Grapalat"/>
        </w:rPr>
        <w:t>.</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7"/>
        <w:t>15</w:t>
      </w:r>
    </w:p>
    <w:p w14:paraId="3BD63416" w14:textId="77777777" w:rsidR="00DC3C27" w:rsidRPr="009044F1" w:rsidRDefault="00DC3C27" w:rsidP="00DC3C27">
      <w:pPr>
        <w:widowControl w:val="0"/>
        <w:tabs>
          <w:tab w:val="left" w:pos="1134"/>
        </w:tabs>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14:paraId="2398FDB2" w14:textId="77777777" w:rsidR="00DC3C27" w:rsidRPr="004B4D36" w:rsidRDefault="00DC3C27" w:rsidP="00DC3C27">
      <w:pPr>
        <w:widowControl w:val="0"/>
        <w:tabs>
          <w:tab w:val="left" w:pos="1134"/>
        </w:tabs>
        <w:ind w:firstLine="567"/>
        <w:jc w:val="both"/>
        <w:rPr>
          <w:rFonts w:ascii="GHEA Grapalat" w:hAnsi="GHEA Grapalat"/>
        </w:rPr>
      </w:pPr>
      <w:r w:rsidRPr="009044F1">
        <w:rPr>
          <w:rFonts w:ascii="GHEA Grapalat" w:hAnsi="GHEA Grapalat"/>
        </w:rPr>
        <w:t>2.</w:t>
      </w:r>
      <w:r w:rsidRPr="006F1605">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 xml:space="preserve">ценовое предложение </w:t>
      </w:r>
      <w:r w:rsidRPr="007B2377">
        <w:rPr>
          <w:rFonts w:ascii="GHEA Grapalat" w:hAnsi="GHEA Grapalat"/>
          <w:b/>
          <w:bCs/>
        </w:rPr>
        <w:t>в процентном выражении</w:t>
      </w:r>
      <w:r w:rsidRPr="009044F1">
        <w:rPr>
          <w:rFonts w:ascii="GHEA Grapalat" w:hAnsi="GHEA Grapalat"/>
        </w:rPr>
        <w:t xml:space="preserve">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w:t>
      </w:r>
    </w:p>
    <w:p w14:paraId="3F495700" w14:textId="77777777" w:rsidR="00DC3C27" w:rsidRPr="009044F1" w:rsidRDefault="00DC3C27" w:rsidP="00DC3C27">
      <w:pPr>
        <w:widowControl w:val="0"/>
        <w:tabs>
          <w:tab w:val="left" w:pos="1134"/>
        </w:tabs>
        <w:ind w:firstLine="567"/>
        <w:jc w:val="both"/>
        <w:rPr>
          <w:rFonts w:ascii="GHEA Grapalat" w:hAnsi="GHEA Grapalat" w:cs="Sylfaen"/>
        </w:rPr>
      </w:pPr>
      <w:r>
        <w:rPr>
          <w:rFonts w:ascii="GHEA Grapalat" w:hAnsi="GHEA Grapalat"/>
        </w:rPr>
        <w:t>2.</w:t>
      </w:r>
      <w:r w:rsidRPr="00F82CB7">
        <w:rPr>
          <w:rFonts w:ascii="GHEA Grapalat" w:hAnsi="GHEA Grapalat"/>
        </w:rPr>
        <w:t>6</w:t>
      </w:r>
      <w:r w:rsidRPr="000F6C24">
        <w:rPr>
          <w:rFonts w:ascii="GHEA Grapalat" w:hAnsi="GHEA Grapalat"/>
        </w:rPr>
        <w:tab/>
      </w:r>
      <w:r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B9B83D2" w14:textId="77777777" w:rsidR="00DC3C27" w:rsidRDefault="00DC3C27" w:rsidP="00DC3C27">
      <w:pPr>
        <w:widowControl w:val="0"/>
        <w:tabs>
          <w:tab w:val="left" w:pos="1134"/>
        </w:tabs>
        <w:ind w:firstLine="567"/>
        <w:jc w:val="both"/>
        <w:rPr>
          <w:rFonts w:ascii="GHEA Grapalat" w:hAnsi="GHEA Grapalat"/>
        </w:rPr>
      </w:pPr>
      <w:r>
        <w:rPr>
          <w:rFonts w:ascii="GHEA Grapalat" w:hAnsi="GHEA Grapalat"/>
        </w:rPr>
        <w:t>2</w:t>
      </w:r>
      <w:r w:rsidRPr="009044F1">
        <w:rPr>
          <w:rFonts w:ascii="GHEA Grapalat" w:hAnsi="GHEA Grapalat"/>
        </w:rPr>
        <w:t>.</w:t>
      </w:r>
      <w:r w:rsidRPr="00EC1F0A">
        <w:rPr>
          <w:rFonts w:ascii="GHEA Grapalat" w:hAnsi="GHEA Grapalat"/>
        </w:rPr>
        <w:t>7</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14:paraId="181D13EA" w14:textId="77777777" w:rsidR="00DC3C27" w:rsidRPr="00374F4A" w:rsidRDefault="00DC3C27" w:rsidP="00DC3C2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2E91BEF7" w14:textId="3C111FE4" w:rsidR="00DC3C27" w:rsidRPr="00374F4A" w:rsidRDefault="00DC3C27" w:rsidP="00DC3C27">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EQ-GHTsDzB-</w:t>
      </w:r>
      <w:r w:rsidR="00AA28AF">
        <w:rPr>
          <w:rFonts w:ascii="GHEA Grapalat" w:hAnsi="GHEA Grapalat"/>
          <w:sz w:val="24"/>
          <w:szCs w:val="24"/>
        </w:rPr>
        <w:t>24/115</w:t>
      </w:r>
      <w:r>
        <w:rPr>
          <w:rFonts w:ascii="GHEA Grapalat" w:hAnsi="GHEA Grapalat"/>
          <w:sz w:val="24"/>
          <w:szCs w:val="24"/>
        </w:rPr>
        <w:t>"</w:t>
      </w:r>
    </w:p>
    <w:p w14:paraId="2857E419" w14:textId="77777777" w:rsidR="00DC3C27" w:rsidRDefault="00DC3C27" w:rsidP="00DC3C27">
      <w:pPr>
        <w:widowControl w:val="0"/>
        <w:jc w:val="center"/>
        <w:rPr>
          <w:rFonts w:ascii="GHEA Grapalat" w:hAnsi="GHEA Grapalat" w:cs="Sylfaen"/>
          <w:b/>
        </w:rPr>
      </w:pPr>
    </w:p>
    <w:p w14:paraId="4ED648CE" w14:textId="77777777" w:rsidR="00DC3C27" w:rsidRPr="00374F4A" w:rsidRDefault="00DC3C27" w:rsidP="00DC3C27">
      <w:pPr>
        <w:widowControl w:val="0"/>
        <w:jc w:val="center"/>
        <w:rPr>
          <w:rFonts w:ascii="GHEA Grapalat" w:hAnsi="GHEA Grapalat" w:cs="Sylfaen"/>
          <w:b/>
        </w:rPr>
      </w:pPr>
    </w:p>
    <w:p w14:paraId="0DB3E9BF" w14:textId="77777777" w:rsidR="00DC3C27" w:rsidRPr="00374F4A" w:rsidRDefault="00DC3C27" w:rsidP="00DC3C27">
      <w:pPr>
        <w:widowControl w:val="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4A1AEEDF" w14:textId="77777777" w:rsidR="00DC3C27" w:rsidRPr="00374F4A" w:rsidRDefault="00DC3C27" w:rsidP="00DC3C27">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r w:rsidRPr="00374F4A">
        <w:rPr>
          <w:rFonts w:ascii="GHEA Grapalat" w:hAnsi="GHEA Grapalat"/>
          <w:color w:val="auto"/>
          <w:sz w:val="24"/>
          <w:szCs w:val="24"/>
        </w:rPr>
        <w:t xml:space="preserve"> </w:t>
      </w:r>
    </w:p>
    <w:p w14:paraId="064ABA7B" w14:textId="77777777" w:rsidR="00DC3C27" w:rsidRPr="00374F4A" w:rsidRDefault="00DC3C27" w:rsidP="00DC3C27">
      <w:pPr>
        <w:widowControl w:val="0"/>
        <w:jc w:val="center"/>
        <w:rPr>
          <w:rFonts w:ascii="GHEA Grapalat" w:hAnsi="GHEA Grapalat"/>
        </w:rPr>
      </w:pPr>
    </w:p>
    <w:p w14:paraId="7BE0AF83" w14:textId="77777777" w:rsidR="00DC3C27" w:rsidRPr="00C4157A" w:rsidRDefault="00DC3C27" w:rsidP="00DC3C27">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5BA2295" w14:textId="77777777" w:rsidR="00DC3C27" w:rsidRPr="000C1746" w:rsidRDefault="00DC3C27" w:rsidP="00DC3C27">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00CDA0D9" w14:textId="77777777" w:rsidR="00DC3C27" w:rsidRPr="00DA5EA0" w:rsidRDefault="00DC3C27" w:rsidP="00DC3C27">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BA05BE7" w14:textId="77777777" w:rsidR="00DC3C27" w:rsidRPr="000C1746" w:rsidRDefault="00DC3C27" w:rsidP="00DC3C27">
      <w:pPr>
        <w:ind w:left="4395"/>
        <w:jc w:val="both"/>
        <w:rPr>
          <w:rFonts w:ascii="GHEA Grapalat" w:hAnsi="GHEA Grapalat" w:cs="Sylfaen"/>
          <w:sz w:val="16"/>
        </w:rPr>
      </w:pPr>
      <w:r w:rsidRPr="000C1746">
        <w:rPr>
          <w:rFonts w:ascii="GHEA Grapalat" w:hAnsi="GHEA Grapalat"/>
          <w:sz w:val="16"/>
        </w:rPr>
        <w:t>номер лота (лотов)</w:t>
      </w:r>
    </w:p>
    <w:p w14:paraId="01F29A2B" w14:textId="6221D412" w:rsidR="00DC3C27" w:rsidRPr="00BD0FD1" w:rsidRDefault="00DC3C27" w:rsidP="00DC3C27">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"EQ-GHTsDzB-</w:t>
      </w:r>
      <w:r w:rsidR="00AA28AF">
        <w:rPr>
          <w:rFonts w:ascii="GHEA Grapalat" w:hAnsi="GHEA Grapalat"/>
        </w:rPr>
        <w:t>24/115</w:t>
      </w:r>
      <w:r>
        <w:rPr>
          <w:rFonts w:ascii="GHEA Grapalat" w:hAnsi="GHEA Grapalat"/>
        </w:rPr>
        <w:t>"</w:t>
      </w:r>
    </w:p>
    <w:p w14:paraId="53111C31" w14:textId="77777777" w:rsidR="00DC3C27" w:rsidRPr="00C4157A" w:rsidRDefault="00DC3C27" w:rsidP="00DC3C27">
      <w:pPr>
        <w:ind w:left="1560"/>
        <w:jc w:val="both"/>
        <w:rPr>
          <w:rFonts w:ascii="GHEA Grapalat" w:hAnsi="GHEA Grapalat"/>
          <w:sz w:val="20"/>
        </w:rPr>
      </w:pPr>
      <w:r w:rsidRPr="000C1746">
        <w:rPr>
          <w:rFonts w:ascii="GHEA Grapalat" w:hAnsi="GHEA Grapalat"/>
          <w:sz w:val="16"/>
        </w:rPr>
        <w:t>наименование заказчика</w:t>
      </w:r>
    </w:p>
    <w:p w14:paraId="527362F6" w14:textId="77777777" w:rsidR="00DC3C27" w:rsidRPr="00DA5EA0" w:rsidRDefault="00DC3C27" w:rsidP="00DC3C27">
      <w:pPr>
        <w:jc w:val="both"/>
        <w:rPr>
          <w:rFonts w:ascii="GHEA Grapalat" w:hAnsi="GHEA Grapalat"/>
        </w:rPr>
      </w:pP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2FA85C12" w14:textId="77777777" w:rsidR="00DC3C27" w:rsidRPr="002B75BF" w:rsidRDefault="00DC3C27" w:rsidP="00DC3C27">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8E0FD2C" w14:textId="77777777" w:rsidR="00DC3C27" w:rsidRPr="000C1746" w:rsidRDefault="00DC3C27" w:rsidP="00DC3C27">
      <w:pPr>
        <w:ind w:left="1843"/>
        <w:jc w:val="both"/>
        <w:rPr>
          <w:rFonts w:ascii="GHEA Grapalat" w:hAnsi="GHEA Grapalat" w:cs="Sylfaen"/>
          <w:sz w:val="16"/>
        </w:rPr>
      </w:pPr>
      <w:r w:rsidRPr="000C1746">
        <w:rPr>
          <w:rFonts w:ascii="GHEA Grapalat" w:hAnsi="GHEA Grapalat"/>
          <w:sz w:val="16"/>
        </w:rPr>
        <w:t>наименование участника</w:t>
      </w:r>
    </w:p>
    <w:p w14:paraId="1A5D6AA3" w14:textId="77777777" w:rsidR="00DC3C27" w:rsidRPr="00DA5EA0" w:rsidRDefault="00DC3C27" w:rsidP="00DC3C27">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0CD0A70A" w14:textId="77777777" w:rsidR="00DC3C27" w:rsidRPr="000C1746" w:rsidRDefault="00DC3C27" w:rsidP="00DC3C27">
      <w:pPr>
        <w:ind w:left="4111"/>
        <w:jc w:val="both"/>
        <w:rPr>
          <w:rFonts w:ascii="GHEA Grapalat" w:hAnsi="GHEA Grapalat" w:cs="Arial"/>
          <w:sz w:val="16"/>
        </w:rPr>
      </w:pPr>
      <w:r w:rsidRPr="000C1746">
        <w:rPr>
          <w:rFonts w:ascii="GHEA Grapalat" w:hAnsi="GHEA Grapalat"/>
          <w:sz w:val="16"/>
        </w:rPr>
        <w:t>наименование страны</w:t>
      </w:r>
    </w:p>
    <w:p w14:paraId="3BA4EA79" w14:textId="77777777" w:rsidR="00DC3C27" w:rsidRDefault="00DC3C27" w:rsidP="00DC3C27">
      <w:pPr>
        <w:jc w:val="both"/>
        <w:rPr>
          <w:rFonts w:ascii="GHEA Grapalat" w:hAnsi="GHEA Grapalat"/>
        </w:rPr>
      </w:pPr>
    </w:p>
    <w:p w14:paraId="40C3F481" w14:textId="77777777" w:rsidR="00DC3C27" w:rsidRDefault="00DC3C27" w:rsidP="00DC3C27">
      <w:pPr>
        <w:jc w:val="both"/>
        <w:rPr>
          <w:rFonts w:ascii="GHEA Grapalat" w:hAnsi="GHEA Grapalat"/>
        </w:rPr>
      </w:pPr>
      <w:r>
        <w:rPr>
          <w:rFonts w:ascii="GHEA Grapalat" w:hAnsi="GHEA Grapalat"/>
        </w:rPr>
        <w:t>Данные       ----------------------------------------  следующие:</w:t>
      </w:r>
    </w:p>
    <w:p w14:paraId="3887DCD2" w14:textId="77777777" w:rsidR="00DC3C27" w:rsidRPr="000811C1" w:rsidRDefault="00DC3C27" w:rsidP="00DC3C27">
      <w:pPr>
        <w:ind w:left="1843"/>
        <w:rPr>
          <w:rFonts w:ascii="GHEA Grapalat" w:hAnsi="GHEA Grapalat" w:cs="Sylfaen"/>
          <w:sz w:val="16"/>
          <w:lang w:val="hy-AM"/>
        </w:rPr>
      </w:pPr>
      <w:r w:rsidRPr="000C1746">
        <w:rPr>
          <w:rFonts w:ascii="GHEA Grapalat" w:hAnsi="GHEA Grapalat"/>
          <w:sz w:val="16"/>
        </w:rPr>
        <w:t>наименование участника</w:t>
      </w:r>
    </w:p>
    <w:p w14:paraId="4F2F239A" w14:textId="77777777" w:rsidR="00DC3C27" w:rsidRDefault="00DC3C27" w:rsidP="00DC3C27">
      <w:pPr>
        <w:jc w:val="both"/>
        <w:rPr>
          <w:rFonts w:ascii="GHEA Grapalat" w:hAnsi="GHEA Grapalat"/>
        </w:rPr>
      </w:pPr>
    </w:p>
    <w:p w14:paraId="5E75B771" w14:textId="77777777" w:rsidR="00DC3C27" w:rsidRPr="00B443ED" w:rsidRDefault="00DC3C27" w:rsidP="00DC3C27">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650B447D" w14:textId="77777777" w:rsidR="00DC3C27" w:rsidRPr="000C1746" w:rsidRDefault="00DC3C27" w:rsidP="00DC3C27">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7C4F5276" w14:textId="77777777" w:rsidR="00DC3C27" w:rsidRDefault="00DC3C27" w:rsidP="00DC3C27">
      <w:pPr>
        <w:jc w:val="both"/>
        <w:rPr>
          <w:rFonts w:ascii="GHEA Grapalat" w:hAnsi="GHEA Grapalat"/>
        </w:rPr>
      </w:pPr>
    </w:p>
    <w:p w14:paraId="0A1B7E05" w14:textId="77777777" w:rsidR="00DC3C27" w:rsidRPr="008E7F24" w:rsidRDefault="00DC3C27" w:rsidP="00DC3C27">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BBE30C0" w14:textId="77777777" w:rsidR="00DC3C27" w:rsidRPr="00D3436F" w:rsidRDefault="00DC3C27" w:rsidP="00DC3C27">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2A6112AA" w14:textId="77777777" w:rsidR="00DC3C27" w:rsidRDefault="00DC3C27" w:rsidP="00DC3C27">
      <w:pPr>
        <w:jc w:val="both"/>
        <w:rPr>
          <w:rFonts w:ascii="GHEA Grapalat" w:hAnsi="GHEA Grapalat"/>
        </w:rPr>
      </w:pPr>
    </w:p>
    <w:p w14:paraId="6915C039" w14:textId="77777777" w:rsidR="00DC3C27" w:rsidRDefault="00DC3C27" w:rsidP="00DC3C27">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027C3AF4" w14:textId="77777777" w:rsidR="00DC3C27" w:rsidRDefault="00DC3C27" w:rsidP="00DC3C27">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72EE59DC" w14:textId="77777777" w:rsidR="00DC3C27" w:rsidRDefault="00DC3C27" w:rsidP="00DC3C27">
      <w:pPr>
        <w:jc w:val="both"/>
        <w:rPr>
          <w:rFonts w:ascii="GHEA Grapalat" w:hAnsi="GHEA Grapalat"/>
          <w:sz w:val="18"/>
          <w:szCs w:val="18"/>
        </w:rPr>
      </w:pPr>
    </w:p>
    <w:p w14:paraId="3CFA481B" w14:textId="77777777" w:rsidR="00DC3C27" w:rsidRPr="00B16483" w:rsidRDefault="00DC3C27" w:rsidP="00DC3C27">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68AD160A" w14:textId="77777777" w:rsidR="00DC3C27" w:rsidRDefault="00DC3C27" w:rsidP="00DC3C27">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53335C7E" w14:textId="77777777" w:rsidR="00DC3C27" w:rsidRPr="00D3436F" w:rsidRDefault="00DC3C27" w:rsidP="00DC3C27">
      <w:pPr>
        <w:tabs>
          <w:tab w:val="left" w:pos="7371"/>
        </w:tabs>
        <w:ind w:left="3544" w:firstLine="3"/>
        <w:jc w:val="both"/>
        <w:rPr>
          <w:rFonts w:ascii="GHEA Grapalat" w:hAnsi="GHEA Grapalat"/>
          <w:sz w:val="16"/>
        </w:rPr>
      </w:pPr>
    </w:p>
    <w:p w14:paraId="747025F6" w14:textId="77777777" w:rsidR="00DC3C27" w:rsidRDefault="00DC3C27" w:rsidP="00DC3C27">
      <w:pPr>
        <w:widowControl w:val="0"/>
        <w:jc w:val="both"/>
        <w:rPr>
          <w:rFonts w:ascii="GHEA Grapalat" w:hAnsi="GHEA Grapalat"/>
        </w:rPr>
      </w:pPr>
    </w:p>
    <w:p w14:paraId="0D6D468E" w14:textId="77777777" w:rsidR="00DC3C27" w:rsidRDefault="00DC3C27" w:rsidP="00DC3C27">
      <w:pPr>
        <w:widowControl w:val="0"/>
        <w:jc w:val="both"/>
        <w:rPr>
          <w:rFonts w:ascii="GHEA Grapalat" w:hAnsi="GHEA Grapalat"/>
        </w:rPr>
      </w:pPr>
    </w:p>
    <w:p w14:paraId="3438768D" w14:textId="77777777" w:rsidR="00DC3C27" w:rsidRDefault="00DC3C27" w:rsidP="00DC3C27">
      <w:pPr>
        <w:widowControl w:val="0"/>
        <w:jc w:val="both"/>
        <w:rPr>
          <w:rFonts w:ascii="GHEA Grapalat" w:hAnsi="GHEA Grapalat"/>
        </w:rPr>
      </w:pPr>
    </w:p>
    <w:p w14:paraId="7528C534" w14:textId="77777777" w:rsidR="00DC3C27" w:rsidRDefault="00DC3C27" w:rsidP="00DC3C27">
      <w:pPr>
        <w:widowControl w:val="0"/>
        <w:jc w:val="both"/>
        <w:rPr>
          <w:rFonts w:ascii="GHEA Grapalat" w:hAnsi="GHEA Grapalat"/>
        </w:rPr>
      </w:pPr>
    </w:p>
    <w:p w14:paraId="38224EC2" w14:textId="77777777" w:rsidR="00DC3C27" w:rsidRDefault="00DC3C27" w:rsidP="00DC3C27">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17342D7D" w14:textId="77777777" w:rsidR="00DC3C27" w:rsidRDefault="00DC3C27" w:rsidP="00DC3C27">
      <w:pPr>
        <w:widowControl w:val="0"/>
        <w:ind w:left="2835"/>
        <w:jc w:val="both"/>
        <w:rPr>
          <w:rFonts w:ascii="GHEA Grapalat" w:hAnsi="GHEA Grapalat"/>
          <w:sz w:val="16"/>
        </w:rPr>
      </w:pPr>
      <w:r>
        <w:rPr>
          <w:rFonts w:ascii="GHEA Grapalat" w:hAnsi="GHEA Grapalat"/>
          <w:sz w:val="16"/>
        </w:rPr>
        <w:t>наименование участника</w:t>
      </w:r>
    </w:p>
    <w:p w14:paraId="47C1D30D" w14:textId="77777777" w:rsidR="00DC3C27" w:rsidRDefault="00DC3C27" w:rsidP="00DC3C27">
      <w:pPr>
        <w:widowControl w:val="0"/>
        <w:ind w:left="2835"/>
        <w:jc w:val="both"/>
        <w:rPr>
          <w:rFonts w:ascii="GHEA Grapalat" w:hAnsi="GHEA Grapalat"/>
          <w:sz w:val="16"/>
        </w:rPr>
      </w:pPr>
    </w:p>
    <w:p w14:paraId="71CA6DDD" w14:textId="77777777" w:rsidR="00DC3C27" w:rsidRPr="0001546B" w:rsidRDefault="00DC3C27" w:rsidP="00DC3C27">
      <w:pPr>
        <w:ind w:firstLine="709"/>
        <w:rPr>
          <w:rFonts w:ascii="GHEA Grapalat" w:hAnsi="GHEA Grapalat"/>
          <w:sz w:val="20"/>
          <w:lang w:val="es-ES"/>
        </w:rPr>
      </w:pPr>
      <w:r>
        <w:rPr>
          <w:rFonts w:ascii="GHEA Grapalat" w:hAnsi="GHEA Grapalat" w:cs="Arial"/>
          <w:sz w:val="20"/>
          <w:szCs w:val="20"/>
        </w:rPr>
        <w:t>2</w:t>
      </w:r>
      <w:r w:rsidRPr="0001546B">
        <w:rPr>
          <w:rFonts w:ascii="GHEA Grapalat" w:hAnsi="GHEA Grapalat" w:cs="Arial"/>
          <w:sz w:val="20"/>
          <w:szCs w:val="20"/>
          <w:lang w:val="es-ES"/>
        </w:rPr>
        <w:t>)</w:t>
      </w:r>
      <w:r w:rsidRPr="0001546B">
        <w:rPr>
          <w:rFonts w:ascii="GHEA Grapalat" w:hAnsi="GHEA Grapalat"/>
          <w:sz w:val="20"/>
          <w:lang w:val="hy-AM"/>
        </w:rPr>
        <w:t xml:space="preserve">  </w:t>
      </w:r>
      <w:r w:rsidRPr="0001546B">
        <w:rPr>
          <w:rFonts w:ascii="GHEA Grapalat" w:hAnsi="GHEA Grapalat"/>
          <w:sz w:val="20"/>
          <w:u w:val="single"/>
          <w:lang w:val="hy-AM"/>
        </w:rPr>
        <w:t xml:space="preserve">                                                </w:t>
      </w:r>
      <w:r w:rsidRPr="0001546B">
        <w:rPr>
          <w:rFonts w:ascii="GHEA Grapalat" w:hAnsi="GHEA Grapalat"/>
          <w:sz w:val="20"/>
          <w:u w:val="single"/>
          <w:lang w:val="es-ES"/>
        </w:rPr>
        <w:t xml:space="preserve">                         </w:t>
      </w:r>
      <w:r w:rsidRPr="0001546B">
        <w:rPr>
          <w:rFonts w:ascii="GHEA Grapalat" w:hAnsi="GHEA Grapalat"/>
          <w:sz w:val="20"/>
          <w:u w:val="single"/>
          <w:lang w:val="hy-AM"/>
        </w:rPr>
        <w:t xml:space="preserve">          </w:t>
      </w:r>
      <w:r w:rsidRPr="0001546B">
        <w:rPr>
          <w:rFonts w:ascii="GHEA Grapalat" w:hAnsi="GHEA Grapalat"/>
          <w:sz w:val="20"/>
          <w:u w:val="single"/>
        </w:rPr>
        <w:t xml:space="preserve">и </w:t>
      </w:r>
      <w:r w:rsidRPr="0001546B">
        <w:rPr>
          <w:rFonts w:ascii="GHEA Grapalat" w:hAnsi="GHEA Grapalat"/>
          <w:lang w:val="hy-AM"/>
        </w:rPr>
        <w:t>аффилированные</w:t>
      </w:r>
      <w:r w:rsidRPr="0001546B">
        <w:rPr>
          <w:rFonts w:ascii="GHEA Grapalat" w:hAnsi="GHEA Grapalat"/>
        </w:rPr>
        <w:t xml:space="preserve"> с ним</w:t>
      </w:r>
      <w:r w:rsidRPr="0001546B">
        <w:rPr>
          <w:rFonts w:ascii="GHEA Grapalat" w:hAnsi="GHEA Grapalat"/>
          <w:lang w:val="hy-AM"/>
        </w:rPr>
        <w:t xml:space="preserve"> </w:t>
      </w:r>
    </w:p>
    <w:p w14:paraId="7DE5B6CF" w14:textId="77777777" w:rsidR="00DC3C27" w:rsidRPr="0001546B" w:rsidRDefault="00DC3C27" w:rsidP="00DC3C27">
      <w:pPr>
        <w:widowControl w:val="0"/>
        <w:ind w:left="2835"/>
        <w:rPr>
          <w:rFonts w:ascii="GHEA Grapalat" w:hAnsi="GHEA Grapalat"/>
          <w:sz w:val="16"/>
        </w:rPr>
      </w:pPr>
      <w:r w:rsidRPr="0001546B">
        <w:rPr>
          <w:rFonts w:ascii="GHEA Grapalat" w:hAnsi="GHEA Grapalat"/>
          <w:sz w:val="16"/>
        </w:rPr>
        <w:t>аименование участника</w:t>
      </w:r>
    </w:p>
    <w:p w14:paraId="70A32965" w14:textId="77777777" w:rsidR="00DC3C27" w:rsidRPr="0001546B" w:rsidRDefault="00DC3C27" w:rsidP="00DC3C27">
      <w:pPr>
        <w:rPr>
          <w:rFonts w:ascii="GHEA Grapalat" w:hAnsi="GHEA Grapalat"/>
          <w:i/>
          <w:sz w:val="16"/>
          <w:vertAlign w:val="superscript"/>
          <w:lang w:val="es-ES"/>
        </w:rPr>
      </w:pPr>
    </w:p>
    <w:p w14:paraId="3E77EDD2" w14:textId="727F952E" w:rsidR="00DC3C27" w:rsidRPr="003823BA" w:rsidRDefault="00DC3C27" w:rsidP="00DC3C27">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Pr>
          <w:rFonts w:ascii="GHEA Grapalat" w:hAnsi="GHEA Grapalat"/>
        </w:rPr>
        <w:t>ЗАПРОС КОТИРОВОК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Pr>
          <w:rFonts w:ascii="GHEA Grapalat" w:hAnsi="GHEA Grapalat"/>
        </w:rPr>
        <w:t>EQ-GHTsDzB-</w:t>
      </w:r>
      <w:r w:rsidR="00AA28AF">
        <w:rPr>
          <w:rFonts w:ascii="GHEA Grapalat" w:hAnsi="GHEA Grapalat"/>
        </w:rPr>
        <w:t>24/115</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Pr>
          <w:rFonts w:ascii="GHEA Grapalat" w:hAnsi="GHEA Grapalat"/>
          <w:sz w:val="20"/>
          <w:u w:val="single"/>
        </w:rPr>
        <w:t>____________________________</w:t>
      </w:r>
    </w:p>
    <w:p w14:paraId="19EB5AF2" w14:textId="77777777" w:rsidR="00DC3C27" w:rsidRPr="0001546B" w:rsidRDefault="00DC3C27" w:rsidP="00DC3C27">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Pr>
          <w:rFonts w:ascii="GHEA Grapalat" w:hAnsi="GHEA Grapalat" w:cs="Sylfaen"/>
          <w:sz w:val="20"/>
        </w:rPr>
        <w:t xml:space="preserve">                                            </w:t>
      </w:r>
      <w:r w:rsidRPr="0001546B">
        <w:rPr>
          <w:rFonts w:ascii="GHEA Grapalat" w:hAnsi="GHEA Grapalat"/>
          <w:sz w:val="16"/>
        </w:rPr>
        <w:t>наименование участника</w:t>
      </w:r>
    </w:p>
    <w:p w14:paraId="750CBE97" w14:textId="77777777" w:rsidR="00DC3C27" w:rsidRPr="00F738FA" w:rsidRDefault="00DC3C27" w:rsidP="00DC3C27">
      <w:pPr>
        <w:widowControl w:val="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F738FA">
        <w:rPr>
          <w:rFonts w:ascii="GHEA Grapalat" w:hAnsi="GHEA Grapalat"/>
        </w:rPr>
        <w:t>,</w:t>
      </w:r>
    </w:p>
    <w:p w14:paraId="04F8AE68" w14:textId="271877A3" w:rsidR="00DC3C27" w:rsidRPr="00F738FA" w:rsidRDefault="00DC3C27" w:rsidP="00DC3C27">
      <w:pPr>
        <w:widowControl w:val="0"/>
        <w:tabs>
          <w:tab w:val="left" w:pos="567"/>
        </w:tabs>
        <w:ind w:left="360"/>
        <w:jc w:val="both"/>
        <w:rPr>
          <w:rFonts w:ascii="GHEA Grapalat" w:hAnsi="GHEA Grapalat" w:cs="Arial"/>
        </w:rPr>
      </w:pPr>
      <w:r>
        <w:rPr>
          <w:rFonts w:ascii="GHEA Grapalat" w:hAnsi="GHEA Grapalat"/>
        </w:rPr>
        <w:t xml:space="preserve">2) </w:t>
      </w:r>
      <w:r w:rsidRPr="00F738FA">
        <w:rPr>
          <w:rFonts w:ascii="GHEA Grapalat" w:hAnsi="GHEA Grapalat"/>
        </w:rPr>
        <w:t xml:space="preserve">в рамках участия в </w:t>
      </w:r>
      <w:r>
        <w:rPr>
          <w:rFonts w:ascii="GHEA Grapalat" w:hAnsi="GHEA Grapalat"/>
        </w:rPr>
        <w:t>запросе котировок</w:t>
      </w:r>
      <w:r w:rsidRPr="00F738FA">
        <w:rPr>
          <w:rFonts w:ascii="GHEA Grapalat" w:hAnsi="GHEA Grapalat"/>
        </w:rPr>
        <w:t xml:space="preserve"> под кодом </w:t>
      </w:r>
      <w:r>
        <w:rPr>
          <w:rFonts w:ascii="GHEA Grapalat" w:hAnsi="GHEA Grapalat"/>
        </w:rPr>
        <w:t>EQ-GHTsDzB-</w:t>
      </w:r>
      <w:r w:rsidR="00AA28AF">
        <w:rPr>
          <w:rFonts w:ascii="GHEA Grapalat" w:hAnsi="GHEA Grapalat"/>
        </w:rPr>
        <w:t>24/115</w:t>
      </w:r>
      <w:r w:rsidRPr="00F738FA">
        <w:rPr>
          <w:rFonts w:ascii="GHEA Grapalat" w:hAnsi="GHEA Grapalat"/>
        </w:rPr>
        <w:t>*</w:t>
      </w:r>
    </w:p>
    <w:p w14:paraId="53476F85" w14:textId="77777777" w:rsidR="00DC3C27" w:rsidRPr="002C10A0" w:rsidRDefault="00DC3C27" w:rsidP="00DC3C27">
      <w:pPr>
        <w:pStyle w:val="ListParagraph"/>
        <w:widowControl w:val="0"/>
        <w:numPr>
          <w:ilvl w:val="0"/>
          <w:numId w:val="36"/>
        </w:numPr>
        <w:tabs>
          <w:tab w:val="left" w:pos="567"/>
        </w:tabs>
        <w:jc w:val="both"/>
        <w:rPr>
          <w:rFonts w:ascii="GHEA Grapalat" w:hAnsi="GHEA Grapalat"/>
        </w:rPr>
      </w:pPr>
      <w:r w:rsidRPr="002C10A0">
        <w:rPr>
          <w:rFonts w:ascii="GHEA Grapalat" w:hAnsi="GHEA Grapalat"/>
        </w:rPr>
        <w:lastRenderedPageBreak/>
        <w:t xml:space="preserve">не допускал и (или) не допустит </w:t>
      </w:r>
      <w:r w:rsidRPr="002C10A0">
        <w:rPr>
          <w:rFonts w:ascii="GHEA Grapalat" w:hAnsi="GHEA Grapalat"/>
          <w:lang w:val="hy-AM"/>
        </w:rPr>
        <w:t>недобросовестн</w:t>
      </w:r>
      <w:r w:rsidRPr="002C10A0">
        <w:rPr>
          <w:rFonts w:ascii="GHEA Grapalat" w:hAnsi="GHEA Grapalat"/>
        </w:rPr>
        <w:t>ой</w:t>
      </w:r>
      <w:r w:rsidRPr="002C10A0">
        <w:rPr>
          <w:rFonts w:ascii="GHEA Grapalat" w:hAnsi="GHEA Grapalat"/>
          <w:lang w:val="hy-AM"/>
        </w:rPr>
        <w:t xml:space="preserve"> конкуренци</w:t>
      </w:r>
      <w:r w:rsidRPr="002C10A0">
        <w:rPr>
          <w:rFonts w:ascii="GHEA Grapalat" w:hAnsi="GHEA Grapalat"/>
        </w:rPr>
        <w:t xml:space="preserve">и, </w:t>
      </w:r>
      <w:ins w:id="14" w:author="Vardan" w:date="2022-05-29T22:22:00Z">
        <w:r w:rsidRPr="002C10A0">
          <w:rPr>
            <w:rFonts w:ascii="GHEA Grapalat" w:hAnsi="GHEA Grapalat"/>
            <w:color w:val="000000" w:themeColor="text1"/>
          </w:rPr>
          <w:t xml:space="preserve"> </w:t>
        </w:r>
        <w:r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768E33CE" w14:textId="77777777" w:rsidR="00DC3C27" w:rsidRPr="002C10A0" w:rsidRDefault="00DC3C27" w:rsidP="00DC3C27">
      <w:pPr>
        <w:pStyle w:val="ListParagraph"/>
        <w:widowControl w:val="0"/>
        <w:numPr>
          <w:ilvl w:val="0"/>
          <w:numId w:val="36"/>
        </w:numPr>
        <w:tabs>
          <w:tab w:val="left" w:pos="567"/>
        </w:tabs>
        <w:jc w:val="both"/>
        <w:rPr>
          <w:rFonts w:ascii="GHEA Grapalat" w:hAnsi="GHEA Grapalat"/>
          <w:spacing w:val="-6"/>
        </w:rPr>
      </w:pPr>
      <w:r w:rsidRPr="002C10A0">
        <w:rPr>
          <w:rFonts w:ascii="GHEA Grapalat" w:hAnsi="GHEA Grapalat"/>
          <w:spacing w:val="-6"/>
        </w:rPr>
        <w:t>отсутствует установленн</w:t>
      </w:r>
      <w:r>
        <w:rPr>
          <w:rFonts w:ascii="GHEA Grapalat" w:hAnsi="GHEA Grapalat"/>
          <w:spacing w:val="-6"/>
        </w:rPr>
        <w:t>ый</w:t>
      </w:r>
      <w:r w:rsidRPr="002C10A0">
        <w:rPr>
          <w:rFonts w:ascii="GHEA Grapalat" w:hAnsi="GHEA Grapalat"/>
          <w:spacing w:val="-6"/>
        </w:rPr>
        <w:t xml:space="preserve"> приглашением на </w:t>
      </w:r>
      <w:r>
        <w:rPr>
          <w:rFonts w:ascii="GHEA Grapalat" w:hAnsi="GHEA Grapalat"/>
        </w:rPr>
        <w:t>запрос котировок</w:t>
      </w:r>
      <w:r w:rsidRPr="002C10A0">
        <w:rPr>
          <w:rFonts w:ascii="GHEA Grapalat" w:hAnsi="GHEA Grapalat"/>
        </w:rPr>
        <w:t xml:space="preserve"> </w:t>
      </w:r>
      <w:r w:rsidRPr="002C10A0">
        <w:rPr>
          <w:rFonts w:ascii="GHEA Grapalat" w:hAnsi="GHEA Grapalat"/>
          <w:spacing w:val="-6"/>
        </w:rPr>
        <w:t>случай</w:t>
      </w:r>
      <w:r w:rsidRPr="002C10A0">
        <w:rPr>
          <w:rFonts w:ascii="GHEA Grapalat" w:hAnsi="GHEA Grapalat"/>
        </w:rPr>
        <w:t xml:space="preserve">     одновременного </w:t>
      </w:r>
    </w:p>
    <w:p w14:paraId="486654A8" w14:textId="77777777" w:rsidR="00DC3C27" w:rsidRDefault="00DC3C27" w:rsidP="00DC3C27">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8CA7D63" w14:textId="77777777" w:rsidR="00DC3C27" w:rsidRDefault="00DC3C27" w:rsidP="00DC3C27">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B38F5F7" w14:textId="77777777" w:rsidR="00DC3C27" w:rsidRDefault="00DC3C27" w:rsidP="00DC3C27">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4340C4A5" w14:textId="77777777" w:rsidR="00DC3C27" w:rsidRDefault="00DC3C27" w:rsidP="00DC3C2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6C4C576" w14:textId="77777777" w:rsidR="00DC3C27" w:rsidRDefault="00DC3C27" w:rsidP="00DC3C27">
      <w:pPr>
        <w:widowControl w:val="0"/>
        <w:ind w:left="7088"/>
        <w:jc w:val="both"/>
        <w:rPr>
          <w:rFonts w:ascii="GHEA Grapalat" w:hAnsi="GHEA Grapalat"/>
        </w:rPr>
      </w:pPr>
      <w:r>
        <w:rPr>
          <w:rFonts w:ascii="GHEA Grapalat" w:hAnsi="GHEA Grapalat"/>
          <w:vertAlign w:val="superscript"/>
        </w:rPr>
        <w:t>наименование участника</w:t>
      </w:r>
    </w:p>
    <w:p w14:paraId="65D7F956" w14:textId="77777777" w:rsidR="00DC3C27" w:rsidRDefault="00DC3C27" w:rsidP="00DC3C27">
      <w:pPr>
        <w:widowControl w:val="0"/>
        <w:jc w:val="both"/>
        <w:rPr>
          <w:rFonts w:ascii="GHEA Grapalat" w:hAnsi="GHEA Grapalat"/>
        </w:rPr>
      </w:pPr>
      <w:r>
        <w:rPr>
          <w:rFonts w:ascii="GHEA Grapalat" w:hAnsi="GHEA Grapalat"/>
        </w:rPr>
        <w:t>долю (пай) в размере более пятидесяти процентов.</w:t>
      </w:r>
    </w:p>
    <w:p w14:paraId="29853E4C" w14:textId="77777777" w:rsidR="00DC3C27" w:rsidRDefault="00DC3C27" w:rsidP="00DC3C27">
      <w:pPr>
        <w:widowControl w:val="0"/>
        <w:contextualSpacing/>
        <w:jc w:val="both"/>
        <w:rPr>
          <w:rFonts w:ascii="GHEA Grapalat" w:hAnsi="GHEA Grapalat"/>
        </w:rPr>
      </w:pPr>
      <w:r>
        <w:rPr>
          <w:rFonts w:ascii="GHEA Grapalat" w:hAnsi="GHEA Grapalat"/>
        </w:rPr>
        <w:t>Ниже ----------------------------------------------------------</w:t>
      </w:r>
      <w:r w:rsidRPr="00155668">
        <w:rPr>
          <w:rFonts w:ascii="GHEA Grapalat" w:hAnsi="GHEA Grapalat"/>
        </w:rPr>
        <w:t xml:space="preserve"> </w:t>
      </w:r>
      <w:r>
        <w:rPr>
          <w:rFonts w:ascii="GHEA Grapalat" w:hAnsi="GHEA Grapalat"/>
        </w:rPr>
        <w:t>представляет</w:t>
      </w:r>
      <w:r w:rsidRPr="00155668">
        <w:rPr>
          <w:rFonts w:ascii="GHEA Grapalat" w:hAnsi="GHEA Grapalat"/>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14:paraId="77B3AC38" w14:textId="77777777" w:rsidR="00DC3C27" w:rsidRDefault="00DC3C27" w:rsidP="00DC3C27">
      <w:pPr>
        <w:widowControl w:val="0"/>
        <w:ind w:left="1843"/>
        <w:contextualSpacing/>
        <w:jc w:val="both"/>
        <w:rPr>
          <w:rFonts w:ascii="GHEA Grapalat" w:hAnsi="GHEA Grapalat"/>
        </w:rPr>
      </w:pPr>
      <w:r>
        <w:rPr>
          <w:rFonts w:ascii="GHEA Grapalat" w:hAnsi="GHEA Grapalat"/>
          <w:vertAlign w:val="superscript"/>
        </w:rPr>
        <w:t>наименование участника</w:t>
      </w:r>
    </w:p>
    <w:p w14:paraId="42E2CC8A" w14:textId="77777777" w:rsidR="00DC3C27" w:rsidRDefault="00DC3C27" w:rsidP="00DC3C27">
      <w:pPr>
        <w:widowControl w:val="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155668">
        <w:rPr>
          <w:rStyle w:val="FootnoteReference"/>
          <w:rFonts w:ascii="GHEA Grapalat" w:hAnsi="GHEA Grapalat"/>
          <w:sz w:val="28"/>
          <w:szCs w:val="28"/>
        </w:rPr>
        <w:footnoteReference w:customMarkFollows="1" w:id="8"/>
        <w:t>**</w:t>
      </w:r>
      <w:r w:rsidRPr="00155668">
        <w:rPr>
          <w:rFonts w:ascii="GHEA Grapalat" w:hAnsi="GHEA Grapalat"/>
          <w:sz w:val="28"/>
          <w:szCs w:val="28"/>
        </w:rPr>
        <w:t xml:space="preserve"> </w:t>
      </w:r>
    </w:p>
    <w:p w14:paraId="11CDAF10" w14:textId="77777777" w:rsidR="00DC3C27" w:rsidRPr="000C1746" w:rsidRDefault="00DC3C27" w:rsidP="00DC3C27">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AC1C5FE" w14:textId="77777777" w:rsidR="00DC3C27" w:rsidRPr="000C1746" w:rsidRDefault="00DC3C27" w:rsidP="00DC3C27">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16D55833" w14:textId="77777777" w:rsidR="00DC3C27" w:rsidRPr="000C1746" w:rsidRDefault="00DC3C27" w:rsidP="00DC3C27">
      <w:pPr>
        <w:ind w:left="1134"/>
        <w:jc w:val="both"/>
        <w:rPr>
          <w:rFonts w:ascii="GHEA Grapalat" w:hAnsi="GHEA Grapalat"/>
          <w:sz w:val="16"/>
        </w:rPr>
      </w:pPr>
      <w:r w:rsidRPr="000C1746">
        <w:rPr>
          <w:rFonts w:ascii="GHEA Grapalat" w:hAnsi="GHEA Grapalat"/>
          <w:sz w:val="16"/>
        </w:rPr>
        <w:t>имя, фамилия руководителя)</w:t>
      </w:r>
    </w:p>
    <w:p w14:paraId="11A5557A" w14:textId="77777777" w:rsidR="00DC3C27" w:rsidRPr="009044F1" w:rsidRDefault="00DC3C27" w:rsidP="00DC3C27">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0ECCDE99" w14:textId="77777777" w:rsidR="00DC3C27" w:rsidRPr="00D3436F" w:rsidRDefault="00DC3C27" w:rsidP="00DC3C27">
      <w:pPr>
        <w:tabs>
          <w:tab w:val="left" w:pos="7371"/>
        </w:tabs>
        <w:ind w:left="3544" w:firstLine="3"/>
        <w:jc w:val="both"/>
        <w:rPr>
          <w:rFonts w:ascii="GHEA Grapalat" w:hAnsi="GHEA Grapalat"/>
          <w:sz w:val="16"/>
        </w:rPr>
      </w:pPr>
    </w:p>
    <w:p w14:paraId="64844CAD"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427E726C" w14:textId="77777777" w:rsidR="00DC3C27" w:rsidRDefault="00DC3C27" w:rsidP="00DC3C27">
      <w:pPr>
        <w:rPr>
          <w:rFonts w:ascii="GHEA Grapalat" w:hAnsi="GHEA Grapalat"/>
          <w:b/>
        </w:rPr>
      </w:pPr>
      <w:r>
        <w:rPr>
          <w:rFonts w:ascii="GHEA Grapalat" w:hAnsi="GHEA Grapalat"/>
          <w:b/>
        </w:rPr>
        <w:br w:type="page"/>
      </w:r>
    </w:p>
    <w:p w14:paraId="07F87074" w14:textId="77777777" w:rsidR="00DC3C27" w:rsidRPr="005F52BD" w:rsidRDefault="00DC3C27" w:rsidP="00DC3C27">
      <w:pPr>
        <w:jc w:val="right"/>
        <w:rPr>
          <w:rFonts w:ascii="GHEA Grapalat" w:hAnsi="GHEA Grapalat"/>
          <w:b/>
        </w:rPr>
      </w:pPr>
    </w:p>
    <w:p w14:paraId="60FED619" w14:textId="77777777" w:rsidR="00DC3C27" w:rsidRPr="005F52BD" w:rsidRDefault="00DC3C27" w:rsidP="00DC3C27">
      <w:pPr>
        <w:jc w:val="right"/>
        <w:rPr>
          <w:rFonts w:ascii="GHEA Grapalat" w:hAnsi="GHEA Grapalat"/>
          <w:b/>
        </w:rPr>
      </w:pPr>
    </w:p>
    <w:p w14:paraId="2B68739F" w14:textId="77777777" w:rsidR="00DC3C27" w:rsidRDefault="00DC3C27" w:rsidP="00DC3C27">
      <w:pPr>
        <w:rPr>
          <w:rFonts w:ascii="GHEA Grapalat" w:hAnsi="GHEA Grapalat"/>
          <w:b/>
        </w:rPr>
      </w:pPr>
    </w:p>
    <w:p w14:paraId="61285BDF" w14:textId="77777777" w:rsidR="00DC3C27" w:rsidRDefault="00DC3C27" w:rsidP="00DC3C27">
      <w:pPr>
        <w:jc w:val="right"/>
        <w:rPr>
          <w:rFonts w:ascii="GHEA Grapalat" w:hAnsi="GHEA Grapalat"/>
          <w:b/>
        </w:rPr>
      </w:pPr>
      <w:r>
        <w:rPr>
          <w:rFonts w:ascii="GHEA Grapalat" w:hAnsi="GHEA Grapalat"/>
          <w:b/>
        </w:rPr>
        <w:t xml:space="preserve">Приложение 1.2** </w:t>
      </w:r>
    </w:p>
    <w:p w14:paraId="6459744B" w14:textId="77777777" w:rsidR="00DC3C27" w:rsidRPr="00FA6464" w:rsidRDefault="00DC3C27" w:rsidP="00DC3C27">
      <w:pPr>
        <w:jc w:val="right"/>
        <w:rPr>
          <w:rFonts w:ascii="GHEA Grapalat" w:hAnsi="GHEA Grapalat"/>
          <w:b/>
        </w:rPr>
      </w:pPr>
      <w:r w:rsidRPr="001439BD">
        <w:rPr>
          <w:rFonts w:ascii="GHEA Grapalat" w:hAnsi="GHEA Grapalat"/>
          <w:b/>
        </w:rPr>
        <w:t xml:space="preserve">к Приглашению на </w:t>
      </w:r>
      <w:r>
        <w:rPr>
          <w:rFonts w:ascii="GHEA Grapalat" w:hAnsi="GHEA Grapalat"/>
          <w:b/>
        </w:rPr>
        <w:t>запрос котировок</w:t>
      </w:r>
    </w:p>
    <w:p w14:paraId="56CF4BDE" w14:textId="07B62CFB" w:rsidR="00DC3C27" w:rsidRPr="009044F1" w:rsidRDefault="00DC3C27" w:rsidP="00DC3C27">
      <w:pPr>
        <w:pStyle w:val="Heading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i w:val="0"/>
          <w:sz w:val="24"/>
          <w:szCs w:val="24"/>
        </w:rPr>
        <w:t>EQ-GHTsDzB-</w:t>
      </w:r>
      <w:r w:rsidR="00AA28AF">
        <w:rPr>
          <w:rFonts w:ascii="GHEA Grapalat" w:hAnsi="GHEA Grapalat"/>
          <w:b/>
          <w:i w:val="0"/>
          <w:sz w:val="24"/>
          <w:szCs w:val="24"/>
        </w:rPr>
        <w:t>24/115</w:t>
      </w:r>
    </w:p>
    <w:p w14:paraId="699E6FB1"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7E2FD6A7"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0C4AC074" w14:textId="77777777" w:rsidR="00DC3C27" w:rsidRDefault="00DC3C27" w:rsidP="00DC3C27">
      <w:pPr>
        <w:ind w:left="360" w:hanging="360"/>
        <w:jc w:val="center"/>
        <w:rPr>
          <w:rFonts w:ascii="GHEA Grapalat" w:hAnsi="GHEA Grapalat"/>
          <w:b/>
        </w:rPr>
      </w:pPr>
      <w:r>
        <w:rPr>
          <w:rFonts w:ascii="GHEA Grapalat" w:hAnsi="GHEA Grapalat"/>
          <w:b/>
        </w:rPr>
        <w:t>ФОРМА</w:t>
      </w:r>
    </w:p>
    <w:p w14:paraId="2AC5D851" w14:textId="77777777" w:rsidR="00DC3C27" w:rsidRPr="00C76978" w:rsidRDefault="00DC3C27" w:rsidP="00DC3C27">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3085B6B" w14:textId="77777777" w:rsidR="00DC3C27" w:rsidRPr="00ED3A13" w:rsidRDefault="00DC3C27" w:rsidP="00DC3C27">
      <w:pPr>
        <w:ind w:left="360" w:hanging="360"/>
        <w:jc w:val="center"/>
        <w:rPr>
          <w:rFonts w:ascii="GHEA Grapalat" w:eastAsia="GHEA Grapalat" w:hAnsi="GHEA Grapalat" w:cs="GHEA Grapalat"/>
          <w:b/>
        </w:rPr>
      </w:pPr>
    </w:p>
    <w:p w14:paraId="72A7CFFD"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AE31EFD"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C3C27" w:rsidRPr="00FD1EE4" w14:paraId="756DB08F" w14:textId="77777777" w:rsidTr="000D12C2">
        <w:tc>
          <w:tcPr>
            <w:tcW w:w="2836" w:type="dxa"/>
            <w:shd w:val="clear" w:color="auto" w:fill="D9E2F3"/>
            <w:vAlign w:val="center"/>
          </w:tcPr>
          <w:p w14:paraId="6628A70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09D8114" w14:textId="77777777" w:rsidR="00DC3C27" w:rsidRPr="00FD1EE4" w:rsidRDefault="00DC3C27" w:rsidP="000D12C2">
            <w:pPr>
              <w:rPr>
                <w:rFonts w:ascii="GHEA Grapalat" w:eastAsia="GHEA Grapalat" w:hAnsi="GHEA Grapalat" w:cs="GHEA Grapalat"/>
              </w:rPr>
            </w:pPr>
          </w:p>
        </w:tc>
      </w:tr>
      <w:tr w:rsidR="00DC3C27" w:rsidRPr="00FD1EE4" w14:paraId="3FC8B320" w14:textId="77777777" w:rsidTr="000D12C2">
        <w:tc>
          <w:tcPr>
            <w:tcW w:w="2836" w:type="dxa"/>
            <w:shd w:val="clear" w:color="auto" w:fill="D9E2F3"/>
            <w:vAlign w:val="center"/>
          </w:tcPr>
          <w:p w14:paraId="0C1B450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D34DB2B" w14:textId="77777777" w:rsidR="00DC3C27" w:rsidRPr="00FD1EE4" w:rsidRDefault="00DC3C27" w:rsidP="000D12C2">
            <w:pPr>
              <w:rPr>
                <w:rFonts w:ascii="GHEA Grapalat" w:eastAsia="GHEA Grapalat" w:hAnsi="GHEA Grapalat" w:cs="GHEA Grapalat"/>
              </w:rPr>
            </w:pPr>
          </w:p>
        </w:tc>
      </w:tr>
      <w:tr w:rsidR="00DC3C27" w:rsidRPr="00FD1EE4" w14:paraId="53873574" w14:textId="77777777" w:rsidTr="000D12C2">
        <w:tc>
          <w:tcPr>
            <w:tcW w:w="2836" w:type="dxa"/>
            <w:shd w:val="clear" w:color="auto" w:fill="D9E2F3"/>
            <w:vAlign w:val="center"/>
          </w:tcPr>
          <w:p w14:paraId="118C967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97408EC" w14:textId="77777777" w:rsidR="00DC3C27" w:rsidRPr="00FD1EE4" w:rsidRDefault="00DC3C27" w:rsidP="000D12C2">
            <w:pPr>
              <w:rPr>
                <w:rFonts w:ascii="GHEA Grapalat" w:eastAsia="GHEA Grapalat" w:hAnsi="GHEA Grapalat" w:cs="GHEA Grapalat"/>
              </w:rPr>
            </w:pPr>
          </w:p>
        </w:tc>
      </w:tr>
      <w:tr w:rsidR="00DC3C27" w:rsidRPr="00FD1EE4" w14:paraId="35B02CAE" w14:textId="77777777" w:rsidTr="000D12C2">
        <w:tc>
          <w:tcPr>
            <w:tcW w:w="2836" w:type="dxa"/>
            <w:shd w:val="clear" w:color="auto" w:fill="D9E2F3"/>
            <w:vAlign w:val="center"/>
          </w:tcPr>
          <w:p w14:paraId="051A765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339A65D" w14:textId="77777777" w:rsidR="00DC3C27" w:rsidRPr="00FD1EE4" w:rsidRDefault="00DC3C27" w:rsidP="000D12C2">
            <w:pPr>
              <w:rPr>
                <w:rFonts w:ascii="GHEA Grapalat" w:eastAsia="GHEA Grapalat" w:hAnsi="GHEA Grapalat" w:cs="GHEA Grapalat"/>
              </w:rPr>
            </w:pPr>
          </w:p>
        </w:tc>
      </w:tr>
      <w:tr w:rsidR="00DC3C27" w:rsidRPr="00FD1EE4" w14:paraId="0CB6BAB5" w14:textId="77777777" w:rsidTr="000D12C2">
        <w:tc>
          <w:tcPr>
            <w:tcW w:w="2836" w:type="dxa"/>
            <w:shd w:val="clear" w:color="auto" w:fill="D9E2F3"/>
            <w:vAlign w:val="center"/>
          </w:tcPr>
          <w:p w14:paraId="42AEE27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A3274C6" w14:textId="77777777" w:rsidR="00DC3C27" w:rsidRPr="00FD1EE4" w:rsidRDefault="00DC3C27" w:rsidP="000D12C2">
            <w:pPr>
              <w:rPr>
                <w:rFonts w:ascii="GHEA Grapalat" w:eastAsia="GHEA Grapalat" w:hAnsi="GHEA Grapalat" w:cs="GHEA Grapalat"/>
              </w:rPr>
            </w:pPr>
          </w:p>
        </w:tc>
      </w:tr>
      <w:tr w:rsidR="00DC3C27" w:rsidRPr="00FD1EE4" w14:paraId="5D1E4246" w14:textId="77777777" w:rsidTr="000D12C2">
        <w:tc>
          <w:tcPr>
            <w:tcW w:w="2836" w:type="dxa"/>
            <w:shd w:val="clear" w:color="auto" w:fill="D9E2F3"/>
            <w:vAlign w:val="center"/>
          </w:tcPr>
          <w:p w14:paraId="59255F0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9BAC4D8" w14:textId="77777777" w:rsidR="00DC3C27" w:rsidRPr="00FD1EE4" w:rsidRDefault="00DC3C27" w:rsidP="000D12C2">
            <w:pPr>
              <w:ind w:left="993" w:hanging="851"/>
              <w:rPr>
                <w:rFonts w:ascii="GHEA Grapalat" w:eastAsia="GHEA Grapalat" w:hAnsi="GHEA Grapalat" w:cs="GHEA Grapalat"/>
              </w:rPr>
            </w:pPr>
          </w:p>
        </w:tc>
      </w:tr>
      <w:tr w:rsidR="00DC3C27" w:rsidRPr="00FD1EE4" w14:paraId="2B444F65" w14:textId="77777777" w:rsidTr="000D12C2">
        <w:tc>
          <w:tcPr>
            <w:tcW w:w="2836" w:type="dxa"/>
            <w:shd w:val="clear" w:color="auto" w:fill="D9E2F3"/>
            <w:vAlign w:val="center"/>
          </w:tcPr>
          <w:p w14:paraId="6CE14CEC"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50DD3E" w14:textId="77777777" w:rsidR="00DC3C27" w:rsidRPr="00FD1EE4" w:rsidRDefault="00DC3C27" w:rsidP="000D12C2">
            <w:pPr>
              <w:ind w:left="993" w:hanging="851"/>
              <w:rPr>
                <w:rFonts w:ascii="GHEA Grapalat" w:eastAsia="GHEA Grapalat" w:hAnsi="GHEA Grapalat" w:cs="GHEA Grapalat"/>
              </w:rPr>
            </w:pPr>
          </w:p>
        </w:tc>
      </w:tr>
    </w:tbl>
    <w:p w14:paraId="76A68E2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32045EF9" w14:textId="77777777" w:rsidTr="000D12C2">
        <w:tc>
          <w:tcPr>
            <w:tcW w:w="2835" w:type="dxa"/>
            <w:shd w:val="clear" w:color="auto" w:fill="D9E2F3"/>
            <w:vAlign w:val="center"/>
          </w:tcPr>
          <w:p w14:paraId="6EA99FA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C5DB562" w14:textId="77777777" w:rsidR="00DC3C27" w:rsidRPr="00FD1EE4" w:rsidRDefault="00DC3C27" w:rsidP="000D12C2">
            <w:pPr>
              <w:rPr>
                <w:rFonts w:ascii="GHEA Grapalat" w:eastAsia="GHEA Grapalat" w:hAnsi="GHEA Grapalat" w:cs="GHEA Grapalat"/>
              </w:rPr>
            </w:pPr>
          </w:p>
        </w:tc>
      </w:tr>
      <w:tr w:rsidR="00DC3C27" w:rsidRPr="00FD1EE4" w14:paraId="47823941" w14:textId="77777777" w:rsidTr="000D12C2">
        <w:trPr>
          <w:trHeight w:val="1487"/>
        </w:trPr>
        <w:tc>
          <w:tcPr>
            <w:tcW w:w="2835" w:type="dxa"/>
            <w:shd w:val="clear" w:color="auto" w:fill="D9E2F3"/>
            <w:vAlign w:val="center"/>
          </w:tcPr>
          <w:p w14:paraId="6CBC3F5C"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CD7A283" w14:textId="77777777" w:rsidR="00DC3C27" w:rsidRPr="00FD1EE4" w:rsidRDefault="00DC3C27" w:rsidP="000D12C2">
            <w:pPr>
              <w:rPr>
                <w:rFonts w:ascii="GHEA Grapalat" w:eastAsia="GHEA Grapalat" w:hAnsi="GHEA Grapalat" w:cs="GHEA Grapalat"/>
              </w:rPr>
            </w:pPr>
          </w:p>
        </w:tc>
      </w:tr>
    </w:tbl>
    <w:p w14:paraId="69DB5F42"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6A9EFCC2" w14:textId="77777777" w:rsidTr="000D12C2">
        <w:tc>
          <w:tcPr>
            <w:tcW w:w="2835" w:type="dxa"/>
            <w:shd w:val="clear" w:color="auto" w:fill="D9E2F3"/>
            <w:vAlign w:val="center"/>
          </w:tcPr>
          <w:p w14:paraId="1FE24F5B"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480B0A82" w14:textId="77777777" w:rsidR="00DC3C27" w:rsidRPr="00FD1EE4" w:rsidRDefault="00DC3C27" w:rsidP="000D12C2">
            <w:pPr>
              <w:rPr>
                <w:rFonts w:ascii="GHEA Grapalat" w:eastAsia="GHEA Grapalat" w:hAnsi="GHEA Grapalat" w:cs="GHEA Grapalat"/>
              </w:rPr>
            </w:pPr>
          </w:p>
        </w:tc>
      </w:tr>
      <w:tr w:rsidR="00DC3C27" w:rsidRPr="00FD1EE4" w14:paraId="05F8266C" w14:textId="77777777" w:rsidTr="000D12C2">
        <w:tc>
          <w:tcPr>
            <w:tcW w:w="2835" w:type="dxa"/>
            <w:shd w:val="clear" w:color="auto" w:fill="D9E2F3"/>
            <w:vAlign w:val="center"/>
          </w:tcPr>
          <w:p w14:paraId="70538F04"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50A285E9" w14:textId="77777777" w:rsidR="00DC3C27" w:rsidRPr="00FD1EE4" w:rsidRDefault="00DC3C27" w:rsidP="000D12C2">
            <w:pPr>
              <w:rPr>
                <w:rFonts w:ascii="GHEA Grapalat" w:eastAsia="GHEA Grapalat" w:hAnsi="GHEA Grapalat" w:cs="GHEA Grapalat"/>
              </w:rPr>
            </w:pPr>
          </w:p>
        </w:tc>
      </w:tr>
      <w:tr w:rsidR="00DC3C27" w:rsidRPr="00FD1EE4" w14:paraId="336154D9" w14:textId="77777777" w:rsidTr="000D12C2">
        <w:tc>
          <w:tcPr>
            <w:tcW w:w="2835" w:type="dxa"/>
            <w:shd w:val="clear" w:color="auto" w:fill="D9E2F3"/>
            <w:vAlign w:val="center"/>
          </w:tcPr>
          <w:p w14:paraId="1BE6AA7E"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B277285" w14:textId="77777777" w:rsidR="00DC3C27" w:rsidRPr="00FD1EE4" w:rsidRDefault="00DC3C27" w:rsidP="000D12C2">
            <w:pPr>
              <w:rPr>
                <w:rFonts w:ascii="GHEA Grapalat" w:eastAsia="GHEA Grapalat" w:hAnsi="GHEA Grapalat" w:cs="GHEA Grapalat"/>
              </w:rPr>
            </w:pPr>
          </w:p>
        </w:tc>
      </w:tr>
    </w:tbl>
    <w:p w14:paraId="3800DE7A" w14:textId="77777777" w:rsidR="00DC3C27" w:rsidRPr="00FD1EE4" w:rsidRDefault="00DC3C27" w:rsidP="00DC3C27">
      <w:pPr>
        <w:rPr>
          <w:rFonts w:ascii="GHEA Grapalat" w:eastAsia="GHEA Grapalat" w:hAnsi="GHEA Grapalat" w:cs="GHEA Grapalat"/>
        </w:rPr>
      </w:pPr>
    </w:p>
    <w:p w14:paraId="1463B967" w14:textId="77777777" w:rsidR="00DC3C27" w:rsidRPr="00FD1EE4" w:rsidRDefault="00DC3C27" w:rsidP="00DC3C27">
      <w:pPr>
        <w:rPr>
          <w:rFonts w:ascii="GHEA Grapalat" w:eastAsia="GHEA Grapalat" w:hAnsi="GHEA Grapalat" w:cs="GHEA Grapalat"/>
        </w:rPr>
      </w:pPr>
      <w:r w:rsidRPr="00FD1EE4">
        <w:rPr>
          <w:rFonts w:ascii="GHEA Grapalat" w:hAnsi="GHEA Grapalat"/>
        </w:rPr>
        <w:br w:type="page"/>
      </w:r>
    </w:p>
    <w:p w14:paraId="50CC580B" w14:textId="77777777" w:rsidR="00DC3C27" w:rsidRPr="009A52BE" w:rsidRDefault="00DC3C27" w:rsidP="00DC3C27">
      <w:pPr>
        <w:numPr>
          <w:ilvl w:val="0"/>
          <w:numId w:val="24"/>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A5A7D9B" w14:textId="77777777" w:rsidR="00DC3C27" w:rsidRPr="004E2F96"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42E6E265" w14:textId="77777777" w:rsidTr="000D12C2">
        <w:tc>
          <w:tcPr>
            <w:tcW w:w="2835" w:type="dxa"/>
            <w:shd w:val="clear" w:color="auto" w:fill="D9E2F3"/>
            <w:vAlign w:val="center"/>
          </w:tcPr>
          <w:p w14:paraId="0C917476"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432D7B7A" w14:textId="77777777" w:rsidR="00DC3C27" w:rsidRPr="00FD1EE4" w:rsidRDefault="00DC3C27" w:rsidP="000D12C2">
            <w:pPr>
              <w:rPr>
                <w:rFonts w:ascii="GHEA Grapalat" w:eastAsia="GHEA Grapalat" w:hAnsi="GHEA Grapalat" w:cs="GHEA Grapalat"/>
              </w:rPr>
            </w:pPr>
          </w:p>
        </w:tc>
      </w:tr>
      <w:tr w:rsidR="00DC3C27" w:rsidRPr="00FD1EE4" w14:paraId="3F72680A" w14:textId="77777777" w:rsidTr="000D12C2">
        <w:tc>
          <w:tcPr>
            <w:tcW w:w="2835" w:type="dxa"/>
            <w:shd w:val="clear" w:color="auto" w:fill="D9E2F3"/>
            <w:vAlign w:val="center"/>
          </w:tcPr>
          <w:p w14:paraId="2E8805D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3542DEB" w14:textId="77777777" w:rsidR="00DC3C27" w:rsidRPr="00FD1EE4" w:rsidRDefault="00DC3C27" w:rsidP="000D12C2">
            <w:pPr>
              <w:rPr>
                <w:rFonts w:ascii="GHEA Grapalat" w:eastAsia="GHEA Grapalat" w:hAnsi="GHEA Grapalat" w:cs="GHEA Grapalat"/>
              </w:rPr>
            </w:pPr>
          </w:p>
        </w:tc>
      </w:tr>
    </w:tbl>
    <w:p w14:paraId="230E0F0B"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27005929" w14:textId="77777777" w:rsidTr="000D12C2">
        <w:tc>
          <w:tcPr>
            <w:tcW w:w="2835" w:type="dxa"/>
            <w:shd w:val="clear" w:color="auto" w:fill="D9E2F3"/>
            <w:vAlign w:val="center"/>
          </w:tcPr>
          <w:p w14:paraId="6D63D07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94068C7" w14:textId="77777777" w:rsidR="00DC3C27" w:rsidRPr="00FD1EE4" w:rsidRDefault="00DC3C27" w:rsidP="000D12C2">
            <w:pPr>
              <w:rPr>
                <w:rFonts w:ascii="GHEA Grapalat" w:eastAsia="GHEA Grapalat" w:hAnsi="GHEA Grapalat" w:cs="GHEA Grapalat"/>
              </w:rPr>
            </w:pPr>
          </w:p>
        </w:tc>
      </w:tr>
      <w:tr w:rsidR="00DC3C27" w:rsidRPr="00FD1EE4" w14:paraId="209F4745" w14:textId="77777777" w:rsidTr="000D12C2">
        <w:tc>
          <w:tcPr>
            <w:tcW w:w="2835" w:type="dxa"/>
            <w:shd w:val="clear" w:color="auto" w:fill="D9E2F3"/>
            <w:vAlign w:val="center"/>
          </w:tcPr>
          <w:p w14:paraId="53693C9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0745ECEF" w14:textId="77777777" w:rsidR="00DC3C27" w:rsidRPr="00FD1EE4" w:rsidRDefault="00DC3C27" w:rsidP="000D12C2">
            <w:pPr>
              <w:rPr>
                <w:rFonts w:ascii="GHEA Grapalat" w:eastAsia="GHEA Grapalat" w:hAnsi="GHEA Grapalat" w:cs="GHEA Grapalat"/>
              </w:rPr>
            </w:pPr>
          </w:p>
        </w:tc>
      </w:tr>
      <w:tr w:rsidR="00DC3C27" w:rsidRPr="00FD1EE4" w14:paraId="31B5C7F6" w14:textId="77777777" w:rsidTr="000D12C2">
        <w:tc>
          <w:tcPr>
            <w:tcW w:w="2835" w:type="dxa"/>
            <w:shd w:val="clear" w:color="auto" w:fill="D9E2F3"/>
            <w:vAlign w:val="center"/>
          </w:tcPr>
          <w:p w14:paraId="197DEF9F"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F5E5A2A" w14:textId="77777777" w:rsidR="00DC3C27" w:rsidRPr="00FD1EE4" w:rsidRDefault="00DC3C27" w:rsidP="000D12C2">
            <w:pPr>
              <w:rPr>
                <w:rFonts w:ascii="GHEA Grapalat" w:eastAsia="GHEA Grapalat" w:hAnsi="GHEA Grapalat" w:cs="GHEA Grapalat"/>
              </w:rPr>
            </w:pPr>
          </w:p>
        </w:tc>
      </w:tr>
      <w:tr w:rsidR="00DC3C27" w:rsidRPr="00FD1EE4" w14:paraId="3A29AE21" w14:textId="77777777" w:rsidTr="000D12C2">
        <w:tc>
          <w:tcPr>
            <w:tcW w:w="2835" w:type="dxa"/>
            <w:shd w:val="clear" w:color="auto" w:fill="D9E2F3"/>
            <w:vAlign w:val="center"/>
          </w:tcPr>
          <w:p w14:paraId="25C505E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27F5698" w14:textId="77777777" w:rsidR="00DC3C27" w:rsidRPr="00FD1EE4" w:rsidRDefault="00DC3C27" w:rsidP="000D12C2">
            <w:pPr>
              <w:rPr>
                <w:rFonts w:ascii="GHEA Grapalat" w:eastAsia="GHEA Grapalat" w:hAnsi="GHEA Grapalat" w:cs="GHEA Grapalat"/>
              </w:rPr>
            </w:pPr>
          </w:p>
        </w:tc>
      </w:tr>
      <w:tr w:rsidR="00DC3C27" w:rsidRPr="00FD1EE4" w14:paraId="52F6BA7C" w14:textId="77777777" w:rsidTr="000D12C2">
        <w:tc>
          <w:tcPr>
            <w:tcW w:w="2835" w:type="dxa"/>
            <w:shd w:val="clear" w:color="auto" w:fill="D9E2F3"/>
            <w:vAlign w:val="center"/>
          </w:tcPr>
          <w:p w14:paraId="6C0A089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7F7A80C" w14:textId="77777777" w:rsidR="00DC3C27" w:rsidRPr="00FD1EE4" w:rsidRDefault="00DC3C27" w:rsidP="000D12C2">
            <w:pPr>
              <w:rPr>
                <w:rFonts w:ascii="GHEA Grapalat" w:eastAsia="GHEA Grapalat" w:hAnsi="GHEA Grapalat" w:cs="GHEA Grapalat"/>
              </w:rPr>
            </w:pPr>
          </w:p>
        </w:tc>
      </w:tr>
      <w:tr w:rsidR="00DC3C27" w:rsidRPr="00FD1EE4" w14:paraId="4202DBDA" w14:textId="77777777" w:rsidTr="000D12C2">
        <w:trPr>
          <w:trHeight w:val="1361"/>
        </w:trPr>
        <w:tc>
          <w:tcPr>
            <w:tcW w:w="2835" w:type="dxa"/>
            <w:shd w:val="clear" w:color="auto" w:fill="D9E2F3"/>
            <w:vAlign w:val="center"/>
          </w:tcPr>
          <w:p w14:paraId="5E5D16F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3447CFFD" w14:textId="77777777" w:rsidR="00DC3C27" w:rsidRPr="00FD1EE4" w:rsidRDefault="00DC3C27" w:rsidP="000D12C2">
            <w:pPr>
              <w:rPr>
                <w:rFonts w:ascii="GHEA Grapalat" w:eastAsia="GHEA Grapalat" w:hAnsi="GHEA Grapalat" w:cs="GHEA Grapalat"/>
              </w:rPr>
            </w:pPr>
          </w:p>
        </w:tc>
      </w:tr>
      <w:tr w:rsidR="00DC3C27" w:rsidRPr="00FD1EE4" w14:paraId="313D9490" w14:textId="77777777" w:rsidTr="000D12C2">
        <w:tc>
          <w:tcPr>
            <w:tcW w:w="2835" w:type="dxa"/>
            <w:shd w:val="clear" w:color="auto" w:fill="D9E2F3"/>
            <w:vAlign w:val="center"/>
          </w:tcPr>
          <w:p w14:paraId="02B903D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ED58AE1" w14:textId="77777777" w:rsidR="00DC3C27" w:rsidRPr="00FD1EE4" w:rsidRDefault="00DC3C27" w:rsidP="000D12C2">
            <w:pPr>
              <w:rPr>
                <w:rFonts w:ascii="GHEA Grapalat" w:eastAsia="GHEA Grapalat" w:hAnsi="GHEA Grapalat" w:cs="GHEA Grapalat"/>
              </w:rPr>
            </w:pPr>
          </w:p>
        </w:tc>
      </w:tr>
    </w:tbl>
    <w:p w14:paraId="227912FC" w14:textId="77777777" w:rsidR="00DC3C27" w:rsidRPr="00574FF7"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C3C27" w:rsidRPr="00FD1EE4" w14:paraId="7FDC5A02" w14:textId="77777777" w:rsidTr="000D12C2">
        <w:tc>
          <w:tcPr>
            <w:tcW w:w="2836" w:type="dxa"/>
            <w:shd w:val="clear" w:color="auto" w:fill="D9E2F3"/>
            <w:vAlign w:val="center"/>
          </w:tcPr>
          <w:p w14:paraId="19DA09A4" w14:textId="77777777" w:rsidR="00DC3C27" w:rsidRPr="00FD1EE4" w:rsidRDefault="00DC3C27" w:rsidP="00DC3C27">
            <w:pPr>
              <w:numPr>
                <w:ilvl w:val="2"/>
                <w:numId w:val="24"/>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CB0A5FA" w14:textId="77777777" w:rsidR="00DC3C27" w:rsidRPr="00FD1EE4" w:rsidRDefault="00DC3C27" w:rsidP="000D12C2">
            <w:pPr>
              <w:rPr>
                <w:rFonts w:ascii="GHEA Grapalat" w:eastAsia="GHEA Grapalat" w:hAnsi="GHEA Grapalat" w:cs="GHEA Grapalat"/>
              </w:rPr>
            </w:pPr>
          </w:p>
        </w:tc>
      </w:tr>
      <w:tr w:rsidR="00DC3C27" w:rsidRPr="00FD1EE4" w14:paraId="5BA8BD7C" w14:textId="77777777" w:rsidTr="000D12C2">
        <w:tc>
          <w:tcPr>
            <w:tcW w:w="2836" w:type="dxa"/>
            <w:shd w:val="clear" w:color="auto" w:fill="D9E2F3"/>
            <w:vAlign w:val="center"/>
          </w:tcPr>
          <w:p w14:paraId="4375F809" w14:textId="77777777" w:rsidR="00DC3C27" w:rsidRPr="00FD1EE4" w:rsidRDefault="00DC3C27" w:rsidP="00DC3C27">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1FB94E1C"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DC3C27">
                  <w:rPr>
                    <w:rFonts w:ascii="MS Gothic" w:eastAsia="MS Gothic" w:hAnsi="MS Gothic" w:cs="GHEA Grapalat" w:hint="eastAsia"/>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22F63DAC"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DC3C27">
                  <w:rPr>
                    <w:rFonts w:ascii="MS Gothic" w:eastAsia="MS Gothic" w:hAnsi="MS Gothic" w:cs="GHEA Grapalat" w:hint="eastAsia"/>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737A1B41" w14:textId="77777777" w:rsidR="00DC3C27" w:rsidRPr="00FD1EE4" w:rsidRDefault="00DC3C27" w:rsidP="00DC3C27">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E748B52" w14:textId="77777777" w:rsidR="00DC3C27" w:rsidRPr="00CB7DFD"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48118242"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0B7ED927" w14:textId="77777777" w:rsidTr="000D12C2">
        <w:tc>
          <w:tcPr>
            <w:tcW w:w="2837" w:type="dxa"/>
            <w:shd w:val="clear" w:color="auto" w:fill="D9E2F3"/>
            <w:vAlign w:val="center"/>
          </w:tcPr>
          <w:p w14:paraId="62BF040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50A6984" w14:textId="77777777" w:rsidR="00DC3C27" w:rsidRPr="00FD1EE4" w:rsidRDefault="00DC3C27" w:rsidP="000D12C2">
            <w:pPr>
              <w:rPr>
                <w:rFonts w:ascii="GHEA Grapalat" w:eastAsia="GHEA Grapalat" w:hAnsi="GHEA Grapalat" w:cs="GHEA Grapalat"/>
              </w:rPr>
            </w:pPr>
          </w:p>
        </w:tc>
      </w:tr>
      <w:tr w:rsidR="00DC3C27" w:rsidRPr="00FD1EE4" w14:paraId="204F773F" w14:textId="77777777" w:rsidTr="000D12C2">
        <w:tc>
          <w:tcPr>
            <w:tcW w:w="2837" w:type="dxa"/>
            <w:shd w:val="clear" w:color="auto" w:fill="D9E2F3"/>
            <w:vAlign w:val="center"/>
          </w:tcPr>
          <w:p w14:paraId="1C5D6BBC"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6FAD879" w14:textId="77777777" w:rsidR="00DC3C27" w:rsidRPr="00FD1EE4" w:rsidRDefault="00DC3C27" w:rsidP="000D12C2">
            <w:pPr>
              <w:rPr>
                <w:rFonts w:ascii="GHEA Grapalat" w:eastAsia="GHEA Grapalat" w:hAnsi="GHEA Grapalat" w:cs="GHEA Grapalat"/>
              </w:rPr>
            </w:pPr>
          </w:p>
        </w:tc>
      </w:tr>
      <w:tr w:rsidR="00DC3C27" w:rsidRPr="00FD1EE4" w14:paraId="230C47EA" w14:textId="77777777" w:rsidTr="000D12C2">
        <w:tc>
          <w:tcPr>
            <w:tcW w:w="2837" w:type="dxa"/>
            <w:shd w:val="clear" w:color="auto" w:fill="D9E2F3"/>
            <w:vAlign w:val="center"/>
          </w:tcPr>
          <w:p w14:paraId="239E64D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E8F1B05" w14:textId="77777777" w:rsidR="00DC3C27" w:rsidRPr="00FD1EE4" w:rsidRDefault="00DC3C27" w:rsidP="000D12C2">
            <w:pPr>
              <w:rPr>
                <w:rFonts w:ascii="GHEA Grapalat" w:eastAsia="GHEA Grapalat" w:hAnsi="GHEA Grapalat" w:cs="GHEA Grapalat"/>
              </w:rPr>
            </w:pPr>
          </w:p>
        </w:tc>
      </w:tr>
      <w:tr w:rsidR="00DC3C27" w:rsidRPr="00FD1EE4" w14:paraId="1401B39B" w14:textId="77777777" w:rsidTr="000D12C2">
        <w:tc>
          <w:tcPr>
            <w:tcW w:w="2837" w:type="dxa"/>
            <w:shd w:val="clear" w:color="auto" w:fill="D9E2F3"/>
            <w:vAlign w:val="center"/>
          </w:tcPr>
          <w:p w14:paraId="292F9F3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2FBFE90"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38619E46"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2054026C"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14FA106F" w14:textId="77777777" w:rsidTr="000D12C2">
        <w:tc>
          <w:tcPr>
            <w:tcW w:w="2837" w:type="dxa"/>
            <w:shd w:val="clear" w:color="auto" w:fill="D9E2F3"/>
            <w:vAlign w:val="center"/>
          </w:tcPr>
          <w:p w14:paraId="51EDBD27" w14:textId="77777777" w:rsidR="00DC3C27" w:rsidRPr="00B047A2"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87E6BCB" w14:textId="77777777" w:rsidR="00DC3C27" w:rsidRPr="00FD1EE4" w:rsidRDefault="00DC3C27" w:rsidP="000D12C2">
            <w:pPr>
              <w:rPr>
                <w:rFonts w:ascii="GHEA Grapalat" w:eastAsia="GHEA Grapalat" w:hAnsi="GHEA Grapalat" w:cs="GHEA Grapalat"/>
              </w:rPr>
            </w:pPr>
          </w:p>
        </w:tc>
      </w:tr>
      <w:tr w:rsidR="00DC3C27" w:rsidRPr="00FD1EE4" w14:paraId="6416DBFC" w14:textId="77777777" w:rsidTr="000D12C2">
        <w:tc>
          <w:tcPr>
            <w:tcW w:w="2837" w:type="dxa"/>
            <w:shd w:val="clear" w:color="auto" w:fill="D9E2F3"/>
            <w:vAlign w:val="center"/>
          </w:tcPr>
          <w:p w14:paraId="585522F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52AC00F" w14:textId="77777777" w:rsidR="00DC3C27" w:rsidRPr="00FD1EE4" w:rsidRDefault="00DC3C27" w:rsidP="000D12C2">
            <w:pPr>
              <w:rPr>
                <w:rFonts w:ascii="GHEA Grapalat" w:eastAsia="GHEA Grapalat" w:hAnsi="GHEA Grapalat" w:cs="GHEA Grapalat"/>
              </w:rPr>
            </w:pPr>
          </w:p>
        </w:tc>
      </w:tr>
      <w:tr w:rsidR="00DC3C27" w:rsidRPr="00FD1EE4" w14:paraId="2B1A9159" w14:textId="77777777" w:rsidTr="000D12C2">
        <w:tc>
          <w:tcPr>
            <w:tcW w:w="2837" w:type="dxa"/>
            <w:shd w:val="clear" w:color="auto" w:fill="D9E2F3"/>
            <w:vAlign w:val="center"/>
          </w:tcPr>
          <w:p w14:paraId="5C0238E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C4DAE0A" w14:textId="77777777" w:rsidR="00DC3C27" w:rsidRPr="00FD1EE4" w:rsidRDefault="00DC3C27" w:rsidP="000D12C2">
            <w:pPr>
              <w:rPr>
                <w:rFonts w:ascii="GHEA Grapalat" w:eastAsia="GHEA Grapalat" w:hAnsi="GHEA Grapalat" w:cs="GHEA Grapalat"/>
              </w:rPr>
            </w:pPr>
          </w:p>
        </w:tc>
      </w:tr>
      <w:tr w:rsidR="00DC3C27" w:rsidRPr="00FD1EE4" w14:paraId="2A1227C9" w14:textId="77777777" w:rsidTr="000D12C2">
        <w:tc>
          <w:tcPr>
            <w:tcW w:w="2837" w:type="dxa"/>
            <w:shd w:val="clear" w:color="auto" w:fill="D9E2F3"/>
            <w:vAlign w:val="center"/>
          </w:tcPr>
          <w:p w14:paraId="3546C36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6C2DF24"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2CF7660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158D0C8F" w14:textId="77777777" w:rsidR="00DC3C27" w:rsidRPr="00FD1EE4" w:rsidRDefault="00DC3C27" w:rsidP="00DC3C27">
      <w:pPr>
        <w:rPr>
          <w:rFonts w:ascii="GHEA Grapalat" w:eastAsia="GHEA Grapalat" w:hAnsi="GHEA Grapalat" w:cs="GHEA Grapalat"/>
          <w:b/>
        </w:rPr>
      </w:pPr>
      <w:r w:rsidRPr="00FD1EE4">
        <w:rPr>
          <w:rFonts w:ascii="GHEA Grapalat" w:hAnsi="GHEA Grapalat"/>
        </w:rPr>
        <w:br w:type="page"/>
      </w:r>
    </w:p>
    <w:p w14:paraId="5F2788D0"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AB87C9E"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C3C27" w:rsidRPr="00FD1EE4" w14:paraId="3EA86FC6" w14:textId="77777777" w:rsidTr="000D12C2">
        <w:tc>
          <w:tcPr>
            <w:tcW w:w="2836" w:type="dxa"/>
            <w:shd w:val="clear" w:color="auto" w:fill="D9E2F3"/>
            <w:vAlign w:val="center"/>
          </w:tcPr>
          <w:p w14:paraId="62915FD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E16758C" w14:textId="77777777" w:rsidR="00DC3C27" w:rsidRPr="00FD1EE4" w:rsidRDefault="00DC3C27" w:rsidP="000D12C2">
            <w:pPr>
              <w:rPr>
                <w:rFonts w:ascii="GHEA Grapalat" w:eastAsia="GHEA Grapalat" w:hAnsi="GHEA Grapalat" w:cs="GHEA Grapalat"/>
              </w:rPr>
            </w:pPr>
          </w:p>
        </w:tc>
      </w:tr>
      <w:tr w:rsidR="00DC3C27" w:rsidRPr="00FD1EE4" w14:paraId="02F7308E" w14:textId="77777777" w:rsidTr="000D12C2">
        <w:tc>
          <w:tcPr>
            <w:tcW w:w="2836" w:type="dxa"/>
            <w:shd w:val="clear" w:color="auto" w:fill="D9E2F3"/>
            <w:vAlign w:val="center"/>
          </w:tcPr>
          <w:p w14:paraId="5ED4D8C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268CCF3D" w14:textId="77777777" w:rsidR="00DC3C27" w:rsidRPr="00FD1EE4" w:rsidRDefault="00DC3C27" w:rsidP="000D12C2">
            <w:pPr>
              <w:rPr>
                <w:rFonts w:ascii="GHEA Grapalat" w:eastAsia="GHEA Grapalat" w:hAnsi="GHEA Grapalat" w:cs="GHEA Grapalat"/>
              </w:rPr>
            </w:pPr>
          </w:p>
        </w:tc>
      </w:tr>
      <w:tr w:rsidR="00DC3C27" w:rsidRPr="00FD1EE4" w14:paraId="527F6663" w14:textId="77777777" w:rsidTr="000D12C2">
        <w:tc>
          <w:tcPr>
            <w:tcW w:w="2836" w:type="dxa"/>
            <w:shd w:val="clear" w:color="auto" w:fill="D9E2F3"/>
            <w:vAlign w:val="center"/>
          </w:tcPr>
          <w:p w14:paraId="600E5F7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708A89" w14:textId="77777777" w:rsidR="00DC3C27" w:rsidRPr="00FD1EE4" w:rsidRDefault="00DC3C27" w:rsidP="000D12C2">
            <w:pPr>
              <w:rPr>
                <w:rFonts w:ascii="GHEA Grapalat" w:eastAsia="GHEA Grapalat" w:hAnsi="GHEA Grapalat" w:cs="GHEA Grapalat"/>
              </w:rPr>
            </w:pPr>
          </w:p>
        </w:tc>
      </w:tr>
      <w:tr w:rsidR="00DC3C27" w:rsidRPr="00FD1EE4" w14:paraId="54CE7EA4" w14:textId="77777777" w:rsidTr="000D12C2">
        <w:tc>
          <w:tcPr>
            <w:tcW w:w="2836" w:type="dxa"/>
            <w:shd w:val="clear" w:color="auto" w:fill="D9E2F3"/>
            <w:vAlign w:val="center"/>
          </w:tcPr>
          <w:p w14:paraId="7C87BBC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E3BBCFF" w14:textId="77777777" w:rsidR="00DC3C27" w:rsidRPr="00FD1EE4" w:rsidRDefault="00DC3C27" w:rsidP="000D12C2">
            <w:pPr>
              <w:rPr>
                <w:rFonts w:ascii="GHEA Grapalat" w:eastAsia="GHEA Grapalat" w:hAnsi="GHEA Grapalat" w:cs="GHEA Grapalat"/>
              </w:rPr>
            </w:pPr>
          </w:p>
        </w:tc>
      </w:tr>
      <w:tr w:rsidR="00DC3C27" w:rsidRPr="00FD1EE4" w14:paraId="7537A055" w14:textId="77777777" w:rsidTr="000D12C2">
        <w:tc>
          <w:tcPr>
            <w:tcW w:w="2836" w:type="dxa"/>
            <w:shd w:val="clear" w:color="auto" w:fill="D9E2F3"/>
            <w:vAlign w:val="center"/>
          </w:tcPr>
          <w:p w14:paraId="10DD4B19"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496B8AE" w14:textId="77777777" w:rsidR="00DC3C27" w:rsidRPr="00FD1EE4" w:rsidRDefault="00DC3C27" w:rsidP="000D12C2">
            <w:pPr>
              <w:rPr>
                <w:rFonts w:ascii="GHEA Grapalat" w:eastAsia="GHEA Grapalat" w:hAnsi="GHEA Grapalat" w:cs="GHEA Grapalat"/>
              </w:rPr>
            </w:pPr>
          </w:p>
        </w:tc>
      </w:tr>
      <w:tr w:rsidR="00DC3C27" w:rsidRPr="00FD1EE4" w14:paraId="67DBB992" w14:textId="77777777" w:rsidTr="000D12C2">
        <w:tc>
          <w:tcPr>
            <w:tcW w:w="2836" w:type="dxa"/>
            <w:shd w:val="clear" w:color="auto" w:fill="D9E2F3"/>
            <w:vAlign w:val="center"/>
          </w:tcPr>
          <w:p w14:paraId="720ED4C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E052EA8" w14:textId="77777777" w:rsidR="00DC3C27" w:rsidRPr="00FD1EE4" w:rsidRDefault="00DC3C27" w:rsidP="000D12C2">
            <w:pPr>
              <w:rPr>
                <w:rFonts w:ascii="GHEA Grapalat" w:eastAsia="GHEA Grapalat" w:hAnsi="GHEA Grapalat" w:cs="GHEA Grapalat"/>
              </w:rPr>
            </w:pPr>
          </w:p>
        </w:tc>
      </w:tr>
    </w:tbl>
    <w:p w14:paraId="736B0E5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DC3C27" w:rsidRPr="00FD1EE4" w14:paraId="23751578" w14:textId="77777777" w:rsidTr="000D12C2">
        <w:tc>
          <w:tcPr>
            <w:tcW w:w="2977" w:type="dxa"/>
            <w:shd w:val="clear" w:color="auto" w:fill="D9E2F3"/>
            <w:vAlign w:val="center"/>
          </w:tcPr>
          <w:p w14:paraId="6D1347C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17B55B1D" w14:textId="77777777" w:rsidR="00DC3C27" w:rsidRPr="00FD1EE4" w:rsidRDefault="00DC3C27" w:rsidP="000D12C2">
            <w:pPr>
              <w:rPr>
                <w:rFonts w:ascii="GHEA Grapalat" w:eastAsia="GHEA Grapalat" w:hAnsi="GHEA Grapalat" w:cs="GHEA Grapalat"/>
              </w:rPr>
            </w:pPr>
          </w:p>
        </w:tc>
      </w:tr>
      <w:tr w:rsidR="00DC3C27" w:rsidRPr="00FD1EE4" w14:paraId="77FAEBA7" w14:textId="77777777" w:rsidTr="000D12C2">
        <w:tc>
          <w:tcPr>
            <w:tcW w:w="2977" w:type="dxa"/>
            <w:shd w:val="clear" w:color="auto" w:fill="D9E2F3"/>
            <w:vAlign w:val="center"/>
          </w:tcPr>
          <w:p w14:paraId="5DC55D5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779A5D51" w14:textId="77777777" w:rsidR="00DC3C27" w:rsidRPr="00FD1EE4" w:rsidRDefault="00DC3C27" w:rsidP="000D12C2">
            <w:pPr>
              <w:rPr>
                <w:rFonts w:ascii="GHEA Grapalat" w:eastAsia="GHEA Grapalat" w:hAnsi="GHEA Grapalat" w:cs="GHEA Grapalat"/>
              </w:rPr>
            </w:pPr>
          </w:p>
        </w:tc>
      </w:tr>
      <w:tr w:rsidR="00DC3C27" w:rsidRPr="00FD1EE4" w14:paraId="7D5443D5" w14:textId="77777777" w:rsidTr="000D12C2">
        <w:tc>
          <w:tcPr>
            <w:tcW w:w="2977" w:type="dxa"/>
            <w:shd w:val="clear" w:color="auto" w:fill="D9E2F3"/>
            <w:vAlign w:val="center"/>
          </w:tcPr>
          <w:p w14:paraId="702F4FFD" w14:textId="77777777" w:rsidR="00DC3C27" w:rsidRPr="00FD1EE4" w:rsidRDefault="00DC3C27" w:rsidP="00DC3C27">
            <w:pPr>
              <w:numPr>
                <w:ilvl w:val="2"/>
                <w:numId w:val="24"/>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621C9385" w14:textId="77777777" w:rsidR="00DC3C27" w:rsidRPr="00FD1EE4" w:rsidRDefault="00DC3C27" w:rsidP="000D12C2">
            <w:pPr>
              <w:rPr>
                <w:rFonts w:ascii="GHEA Grapalat" w:eastAsia="GHEA Grapalat" w:hAnsi="GHEA Grapalat" w:cs="GHEA Grapalat"/>
              </w:rPr>
            </w:pPr>
          </w:p>
        </w:tc>
      </w:tr>
      <w:tr w:rsidR="00DC3C27" w:rsidRPr="00FD1EE4" w14:paraId="59ED9F16" w14:textId="77777777" w:rsidTr="000D12C2">
        <w:tc>
          <w:tcPr>
            <w:tcW w:w="2977" w:type="dxa"/>
            <w:shd w:val="clear" w:color="auto" w:fill="D9E2F3"/>
            <w:vAlign w:val="center"/>
          </w:tcPr>
          <w:p w14:paraId="24BB3F83" w14:textId="77777777" w:rsidR="00DC3C27" w:rsidRPr="00FD1EE4" w:rsidRDefault="00DC3C27" w:rsidP="00DC3C27">
            <w:pPr>
              <w:numPr>
                <w:ilvl w:val="2"/>
                <w:numId w:val="24"/>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3E804541" w14:textId="77777777" w:rsidR="00DC3C27" w:rsidRPr="00FD1EE4" w:rsidRDefault="00DC3C27" w:rsidP="000D12C2">
            <w:pPr>
              <w:rPr>
                <w:rFonts w:ascii="GHEA Grapalat" w:eastAsia="GHEA Grapalat" w:hAnsi="GHEA Grapalat" w:cs="GHEA Grapalat"/>
              </w:rPr>
            </w:pPr>
          </w:p>
        </w:tc>
      </w:tr>
      <w:tr w:rsidR="00DC3C27" w:rsidRPr="00FD1EE4" w14:paraId="6EC4FC84" w14:textId="77777777" w:rsidTr="000D12C2">
        <w:tc>
          <w:tcPr>
            <w:tcW w:w="2977" w:type="dxa"/>
            <w:shd w:val="clear" w:color="auto" w:fill="D9E2F3"/>
            <w:vAlign w:val="center"/>
          </w:tcPr>
          <w:p w14:paraId="0BFCEBF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00F5BFA0" w14:textId="77777777" w:rsidR="00DC3C27" w:rsidRPr="00FD1EE4" w:rsidRDefault="00DC3C27" w:rsidP="000D12C2">
            <w:pPr>
              <w:rPr>
                <w:rFonts w:ascii="GHEA Grapalat" w:eastAsia="GHEA Grapalat" w:hAnsi="GHEA Grapalat" w:cs="GHEA Grapalat"/>
              </w:rPr>
            </w:pPr>
          </w:p>
        </w:tc>
      </w:tr>
    </w:tbl>
    <w:p w14:paraId="16185848"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DC3C27" w:rsidRPr="00FD1EE4" w14:paraId="0F1F0EB3" w14:textId="77777777" w:rsidTr="000D12C2">
        <w:tc>
          <w:tcPr>
            <w:tcW w:w="2943" w:type="dxa"/>
            <w:shd w:val="clear" w:color="auto" w:fill="D9E2F3"/>
            <w:vAlign w:val="center"/>
          </w:tcPr>
          <w:p w14:paraId="3EFF78A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69C39459" w14:textId="77777777" w:rsidR="00DC3C27" w:rsidRPr="00FD1EE4" w:rsidRDefault="00DC3C27" w:rsidP="000D12C2">
            <w:pPr>
              <w:rPr>
                <w:rFonts w:ascii="GHEA Grapalat" w:eastAsia="GHEA Grapalat" w:hAnsi="GHEA Grapalat" w:cs="GHEA Grapalat"/>
              </w:rPr>
            </w:pPr>
          </w:p>
        </w:tc>
      </w:tr>
      <w:tr w:rsidR="00DC3C27" w:rsidRPr="00FD1EE4" w14:paraId="3055483D" w14:textId="77777777" w:rsidTr="000D12C2">
        <w:tc>
          <w:tcPr>
            <w:tcW w:w="2943" w:type="dxa"/>
            <w:shd w:val="clear" w:color="auto" w:fill="D9E2F3"/>
            <w:vAlign w:val="center"/>
          </w:tcPr>
          <w:p w14:paraId="35839FE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15992CB8" w14:textId="77777777" w:rsidR="00DC3C27" w:rsidRPr="00FD1EE4" w:rsidRDefault="00DC3C27" w:rsidP="000D12C2">
            <w:pPr>
              <w:rPr>
                <w:rFonts w:ascii="GHEA Grapalat" w:eastAsia="GHEA Grapalat" w:hAnsi="GHEA Grapalat" w:cs="GHEA Grapalat"/>
              </w:rPr>
            </w:pPr>
          </w:p>
        </w:tc>
      </w:tr>
      <w:tr w:rsidR="00DC3C27" w:rsidRPr="00FD1EE4" w14:paraId="69CA5738" w14:textId="77777777" w:rsidTr="000D12C2">
        <w:tc>
          <w:tcPr>
            <w:tcW w:w="2943" w:type="dxa"/>
            <w:shd w:val="clear" w:color="auto" w:fill="D9E2F3"/>
            <w:vAlign w:val="center"/>
          </w:tcPr>
          <w:p w14:paraId="52C12B3E"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57A4D69E" w14:textId="77777777" w:rsidR="00DC3C27" w:rsidRPr="00FD1EE4" w:rsidRDefault="00DC3C27" w:rsidP="000D12C2">
            <w:pPr>
              <w:rPr>
                <w:rFonts w:ascii="GHEA Grapalat" w:eastAsia="GHEA Grapalat" w:hAnsi="GHEA Grapalat" w:cs="GHEA Grapalat"/>
              </w:rPr>
            </w:pPr>
          </w:p>
        </w:tc>
      </w:tr>
      <w:tr w:rsidR="00DC3C27" w:rsidRPr="00FD1EE4" w14:paraId="720A6E74" w14:textId="77777777" w:rsidTr="000D12C2">
        <w:tc>
          <w:tcPr>
            <w:tcW w:w="2943" w:type="dxa"/>
            <w:shd w:val="clear" w:color="auto" w:fill="D9E2F3"/>
            <w:vAlign w:val="center"/>
          </w:tcPr>
          <w:p w14:paraId="1280E7CC" w14:textId="77777777" w:rsidR="00DC3C27" w:rsidRPr="00FD1EE4" w:rsidRDefault="00DC3C27" w:rsidP="00DC3C27">
            <w:pPr>
              <w:numPr>
                <w:ilvl w:val="2"/>
                <w:numId w:val="24"/>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76493886" w14:textId="77777777" w:rsidR="00DC3C27" w:rsidRPr="00FD1EE4" w:rsidRDefault="00DC3C27" w:rsidP="000D12C2">
            <w:pPr>
              <w:rPr>
                <w:rFonts w:ascii="GHEA Grapalat" w:eastAsia="GHEA Grapalat" w:hAnsi="GHEA Grapalat" w:cs="GHEA Grapalat"/>
              </w:rPr>
            </w:pPr>
          </w:p>
        </w:tc>
      </w:tr>
    </w:tbl>
    <w:p w14:paraId="153C490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C3C27" w:rsidRPr="00FD1EE4" w14:paraId="235E35D9" w14:textId="77777777" w:rsidTr="000D12C2">
        <w:tc>
          <w:tcPr>
            <w:tcW w:w="2837" w:type="dxa"/>
            <w:shd w:val="clear" w:color="auto" w:fill="D9E2F3"/>
            <w:vAlign w:val="center"/>
          </w:tcPr>
          <w:p w14:paraId="44CB9419"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0FD6024" w14:textId="77777777" w:rsidR="00DC3C27" w:rsidRPr="00FD1EE4" w:rsidRDefault="00DC3C27" w:rsidP="000D12C2">
            <w:pPr>
              <w:rPr>
                <w:rFonts w:ascii="GHEA Grapalat" w:eastAsia="GHEA Grapalat" w:hAnsi="GHEA Grapalat" w:cs="GHEA Grapalat"/>
              </w:rPr>
            </w:pPr>
          </w:p>
        </w:tc>
      </w:tr>
      <w:tr w:rsidR="00DC3C27" w:rsidRPr="00FD1EE4" w14:paraId="00144C51" w14:textId="77777777" w:rsidTr="000D12C2">
        <w:tc>
          <w:tcPr>
            <w:tcW w:w="2837" w:type="dxa"/>
            <w:shd w:val="clear" w:color="auto" w:fill="D9E2F3"/>
            <w:vAlign w:val="center"/>
          </w:tcPr>
          <w:p w14:paraId="7044877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00DE4EF" w14:textId="77777777" w:rsidR="00DC3C27" w:rsidRPr="00FD1EE4" w:rsidRDefault="00DC3C27" w:rsidP="000D12C2">
            <w:pPr>
              <w:rPr>
                <w:rFonts w:ascii="GHEA Grapalat" w:eastAsia="GHEA Grapalat" w:hAnsi="GHEA Grapalat" w:cs="GHEA Grapalat"/>
              </w:rPr>
            </w:pPr>
          </w:p>
        </w:tc>
      </w:tr>
      <w:tr w:rsidR="00DC3C27" w:rsidRPr="00FD1EE4" w14:paraId="0F540A4D" w14:textId="77777777" w:rsidTr="000D12C2">
        <w:tc>
          <w:tcPr>
            <w:tcW w:w="2837" w:type="dxa"/>
            <w:shd w:val="clear" w:color="auto" w:fill="D9E2F3"/>
            <w:vAlign w:val="center"/>
          </w:tcPr>
          <w:p w14:paraId="25C0685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16F8BD3" w14:textId="77777777" w:rsidR="00DC3C27" w:rsidRPr="00FD1EE4" w:rsidRDefault="00DC3C27" w:rsidP="000D12C2">
            <w:pPr>
              <w:rPr>
                <w:rFonts w:ascii="GHEA Grapalat" w:eastAsia="GHEA Grapalat" w:hAnsi="GHEA Grapalat" w:cs="GHEA Grapalat"/>
              </w:rPr>
            </w:pPr>
          </w:p>
        </w:tc>
      </w:tr>
      <w:tr w:rsidR="00DC3C27" w:rsidRPr="00FD1EE4" w14:paraId="5CD823F4" w14:textId="77777777" w:rsidTr="000D12C2">
        <w:tc>
          <w:tcPr>
            <w:tcW w:w="2837" w:type="dxa"/>
            <w:shd w:val="clear" w:color="auto" w:fill="D9E2F3"/>
            <w:vAlign w:val="center"/>
          </w:tcPr>
          <w:p w14:paraId="261BEDF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885B75D" w14:textId="77777777" w:rsidR="00DC3C27" w:rsidRPr="00FD1EE4" w:rsidRDefault="00DC3C27" w:rsidP="000D12C2">
            <w:pPr>
              <w:rPr>
                <w:rFonts w:ascii="GHEA Grapalat" w:eastAsia="GHEA Grapalat" w:hAnsi="GHEA Grapalat" w:cs="GHEA Grapalat"/>
              </w:rPr>
            </w:pPr>
          </w:p>
        </w:tc>
      </w:tr>
    </w:tbl>
    <w:p w14:paraId="6AE8382E" w14:textId="77777777" w:rsidR="00DC3C27" w:rsidRPr="008C665F"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C3C27" w:rsidRPr="00FD1EE4" w14:paraId="0DEAFA66" w14:textId="77777777" w:rsidTr="000D12C2">
        <w:trPr>
          <w:trHeight w:val="924"/>
        </w:trPr>
        <w:tc>
          <w:tcPr>
            <w:tcW w:w="9016" w:type="dxa"/>
            <w:gridSpan w:val="2"/>
            <w:vAlign w:val="center"/>
          </w:tcPr>
          <w:p w14:paraId="69C0362B"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B34CB6">
              <w:rPr>
                <w:rFonts w:ascii="GHEA Grapalat" w:eastAsia="GHEA Grapalat" w:hAnsi="GHEA Grapalat" w:cs="GHEA Grapalat"/>
                <w:lang w:val="hy-AM"/>
              </w:rPr>
              <w:t>а</w:t>
            </w:r>
            <w:r w:rsidR="00DC3C27">
              <w:rPr>
                <w:rFonts w:ascii="GHEA Grapalat" w:eastAsia="GHEA Grapalat" w:hAnsi="GHEA Grapalat" w:cs="GHEA Grapalat"/>
              </w:rPr>
              <w:t>.</w:t>
            </w:r>
            <w:r w:rsidR="00DC3C27" w:rsidRPr="00FD1EE4">
              <w:rPr>
                <w:rFonts w:ascii="GHEA Grapalat" w:eastAsia="GHEA Grapalat" w:hAnsi="GHEA Grapalat" w:cs="GHEA Grapalat"/>
              </w:rPr>
              <w:t xml:space="preserve"> </w:t>
            </w:r>
            <w:r w:rsidR="00DC3C27" w:rsidRPr="00C76DD8">
              <w:rPr>
                <w:rFonts w:ascii="GHEA Grapalat" w:eastAsia="GHEA Grapalat" w:hAnsi="GHEA Grapalat" w:cs="GHEA Grapalat"/>
              </w:rPr>
              <w:t xml:space="preserve">прямо или косвенно владеет 20 и более процентами </w:t>
            </w:r>
            <w:r w:rsidR="00DC3C27" w:rsidRPr="004B3E79">
              <w:rPr>
                <w:rFonts w:ascii="GHEA Grapalat" w:eastAsia="GHEA Grapalat" w:hAnsi="GHEA Grapalat" w:cs="GHEA Grapalat"/>
              </w:rPr>
              <w:t>дающих право голоса долей</w:t>
            </w:r>
            <w:r w:rsidR="00DC3C27"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DC3C27" w:rsidRPr="00FD1EE4" w14:paraId="7FC8C8BA" w14:textId="77777777" w:rsidTr="000D12C2">
        <w:trPr>
          <w:trHeight w:val="684"/>
        </w:trPr>
        <w:tc>
          <w:tcPr>
            <w:tcW w:w="4508" w:type="dxa"/>
            <w:shd w:val="clear" w:color="auto" w:fill="D9E2F3"/>
            <w:vAlign w:val="center"/>
          </w:tcPr>
          <w:p w14:paraId="0A94C85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8D573D1" w14:textId="77777777" w:rsidR="00DC3C27" w:rsidRPr="00FD1EE4" w:rsidRDefault="00DC3C27" w:rsidP="000D12C2">
            <w:pPr>
              <w:rPr>
                <w:rFonts w:ascii="GHEA Grapalat" w:eastAsia="GHEA Grapalat" w:hAnsi="GHEA Grapalat" w:cs="GHEA Grapalat"/>
              </w:rPr>
            </w:pPr>
          </w:p>
        </w:tc>
      </w:tr>
      <w:tr w:rsidR="00DC3C27" w:rsidRPr="00FD1EE4" w14:paraId="4F5DD099" w14:textId="77777777" w:rsidTr="000D12C2">
        <w:trPr>
          <w:trHeight w:val="1282"/>
        </w:trPr>
        <w:tc>
          <w:tcPr>
            <w:tcW w:w="4508" w:type="dxa"/>
            <w:shd w:val="clear" w:color="auto" w:fill="D9E2F3"/>
            <w:vAlign w:val="center"/>
          </w:tcPr>
          <w:p w14:paraId="54C9836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51C3D02D" w14:textId="77777777" w:rsidR="00DC3C27" w:rsidRPr="006B364D" w:rsidRDefault="00000000" w:rsidP="000D12C2">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Прямое участие</w:t>
            </w:r>
          </w:p>
          <w:p w14:paraId="6016378C" w14:textId="77777777" w:rsidR="00DC3C27" w:rsidRPr="00F10CBA" w:rsidRDefault="00000000" w:rsidP="000D12C2">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Косвенное участие</w:t>
            </w:r>
          </w:p>
        </w:tc>
      </w:tr>
      <w:tr w:rsidR="00DC3C27" w:rsidRPr="00FD1EE4" w14:paraId="09ADBE1C" w14:textId="77777777" w:rsidTr="000D12C2">
        <w:tc>
          <w:tcPr>
            <w:tcW w:w="9016" w:type="dxa"/>
            <w:gridSpan w:val="2"/>
            <w:vAlign w:val="center"/>
          </w:tcPr>
          <w:p w14:paraId="5D185625"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6F16E4">
              <w:rPr>
                <w:rFonts w:ascii="GHEA Grapalat" w:eastAsia="GHEA Grapalat" w:hAnsi="GHEA Grapalat" w:cs="GHEA Grapalat"/>
                <w:lang w:val="hy-AM"/>
              </w:rPr>
              <w:t>б</w:t>
            </w:r>
            <w:r w:rsidR="00DC3C27" w:rsidRPr="006F16E4">
              <w:rPr>
                <w:rFonts w:eastAsia="Cambria Math"/>
              </w:rPr>
              <w:t>․</w:t>
            </w:r>
            <w:r w:rsidR="00DC3C27"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DC3C27" w:rsidRPr="00FD1EE4" w14:paraId="11E5FD44" w14:textId="77777777" w:rsidTr="000D12C2">
        <w:tc>
          <w:tcPr>
            <w:tcW w:w="9016" w:type="dxa"/>
            <w:gridSpan w:val="2"/>
            <w:vAlign w:val="center"/>
          </w:tcPr>
          <w:p w14:paraId="6962E487"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801B2D">
              <w:rPr>
                <w:rFonts w:ascii="GHEA Grapalat" w:eastAsia="GHEA Grapalat" w:hAnsi="GHEA Grapalat" w:cs="GHEA Grapalat"/>
                <w:lang w:val="hy-AM"/>
              </w:rPr>
              <w:t>в</w:t>
            </w:r>
            <w:r w:rsidR="00DC3C27">
              <w:rPr>
                <w:rFonts w:ascii="GHEA Grapalat" w:eastAsia="GHEA Grapalat" w:hAnsi="GHEA Grapalat" w:cs="GHEA Grapalat"/>
              </w:rPr>
              <w:t>.</w:t>
            </w:r>
            <w:r w:rsidR="00DC3C27"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DC3C27" w:rsidRPr="00BA30D4">
              <w:rPr>
                <w:rFonts w:ascii="GHEA Grapalat" w:eastAsia="GHEA Grapalat" w:hAnsi="GHEA Grapalat" w:cs="GHEA Grapalat"/>
                <w:lang w:val="hy-AM"/>
              </w:rPr>
              <w:t>б</w:t>
            </w:r>
            <w:r w:rsidR="00DC3C27" w:rsidRPr="00BA30D4">
              <w:rPr>
                <w:rFonts w:ascii="GHEA Grapalat" w:eastAsia="GHEA Grapalat" w:hAnsi="GHEA Grapalat" w:cs="GHEA Grapalat"/>
              </w:rPr>
              <w:t>"</w:t>
            </w:r>
          </w:p>
        </w:tc>
      </w:tr>
    </w:tbl>
    <w:p w14:paraId="3F31D499" w14:textId="77777777" w:rsidR="00DC3C27" w:rsidRPr="00A5193B"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C3C27" w:rsidRPr="00FD1EE4" w14:paraId="58F68F2A" w14:textId="77777777" w:rsidTr="000D12C2">
        <w:trPr>
          <w:trHeight w:val="924"/>
        </w:trPr>
        <w:tc>
          <w:tcPr>
            <w:tcW w:w="9016" w:type="dxa"/>
            <w:gridSpan w:val="2"/>
            <w:vAlign w:val="center"/>
          </w:tcPr>
          <w:p w14:paraId="75B5C294"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9C7B43">
              <w:rPr>
                <w:rFonts w:ascii="GHEA Grapalat" w:eastAsia="GHEA Grapalat" w:hAnsi="GHEA Grapalat" w:cs="GHEA Grapalat"/>
                <w:lang w:val="hy-AM"/>
              </w:rPr>
              <w:t>а</w:t>
            </w:r>
            <w:r w:rsidR="00DC3C27" w:rsidRPr="00FD1EE4">
              <w:rPr>
                <w:rFonts w:eastAsia="Cambria Math"/>
              </w:rPr>
              <w:t>․</w:t>
            </w:r>
            <w:r w:rsidR="00DC3C27" w:rsidRPr="00FD1EE4">
              <w:rPr>
                <w:rFonts w:ascii="GHEA Grapalat" w:eastAsia="Cambria Math" w:hAnsi="GHEA Grapalat" w:cs="Cambria Math"/>
              </w:rPr>
              <w:t xml:space="preserve"> </w:t>
            </w:r>
            <w:r w:rsidR="00DC3C27" w:rsidRPr="00BC0F3A">
              <w:rPr>
                <w:rFonts w:ascii="GHEA Grapalat" w:eastAsia="GHEA Grapalat" w:hAnsi="GHEA Grapalat" w:cs="GHEA Grapalat"/>
              </w:rPr>
              <w:t xml:space="preserve">прямо или косвенно владеет 10 и более процентами </w:t>
            </w:r>
            <w:r w:rsidR="00DC3C27" w:rsidRPr="004B3E79">
              <w:rPr>
                <w:rFonts w:ascii="GHEA Grapalat" w:eastAsia="GHEA Grapalat" w:hAnsi="GHEA Grapalat" w:cs="GHEA Grapalat"/>
              </w:rPr>
              <w:t>дающих право голоса долей</w:t>
            </w:r>
            <w:r w:rsidR="00DC3C27" w:rsidRPr="00C76DD8">
              <w:rPr>
                <w:rFonts w:ascii="GHEA Grapalat" w:eastAsia="GHEA Grapalat" w:hAnsi="GHEA Grapalat" w:cs="GHEA Grapalat"/>
              </w:rPr>
              <w:t xml:space="preserve"> (акций, паев) </w:t>
            </w:r>
            <w:r w:rsidR="00DC3C27"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DC3C27" w:rsidRPr="00FD1EE4" w14:paraId="13F49055" w14:textId="77777777" w:rsidTr="000D12C2">
        <w:trPr>
          <w:trHeight w:val="684"/>
        </w:trPr>
        <w:tc>
          <w:tcPr>
            <w:tcW w:w="4508" w:type="dxa"/>
            <w:shd w:val="clear" w:color="auto" w:fill="D9E2F3"/>
            <w:vAlign w:val="center"/>
          </w:tcPr>
          <w:p w14:paraId="05DF319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5E7D9CC8" w14:textId="77777777" w:rsidR="00DC3C27" w:rsidRPr="00FD1EE4" w:rsidRDefault="00DC3C27" w:rsidP="000D12C2">
            <w:pPr>
              <w:rPr>
                <w:rFonts w:ascii="GHEA Grapalat" w:eastAsia="GHEA Grapalat" w:hAnsi="GHEA Grapalat" w:cs="GHEA Grapalat"/>
              </w:rPr>
            </w:pPr>
          </w:p>
        </w:tc>
      </w:tr>
      <w:tr w:rsidR="00DC3C27" w:rsidRPr="00FD1EE4" w14:paraId="6ABCE733" w14:textId="77777777" w:rsidTr="000D12C2">
        <w:trPr>
          <w:trHeight w:val="1282"/>
        </w:trPr>
        <w:tc>
          <w:tcPr>
            <w:tcW w:w="4508" w:type="dxa"/>
            <w:shd w:val="clear" w:color="auto" w:fill="D9E2F3"/>
            <w:vAlign w:val="center"/>
          </w:tcPr>
          <w:p w14:paraId="2851C10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3671391" w14:textId="77777777" w:rsidR="00DC3C27" w:rsidRPr="00C843BA" w:rsidRDefault="00000000" w:rsidP="000D12C2">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Прямое участие</w:t>
            </w:r>
          </w:p>
          <w:p w14:paraId="04667C58" w14:textId="77777777" w:rsidR="00DC3C27" w:rsidRPr="00C843BA" w:rsidRDefault="00000000" w:rsidP="000D12C2">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Косвенное участие</w:t>
            </w:r>
          </w:p>
        </w:tc>
      </w:tr>
      <w:tr w:rsidR="00DC3C27" w:rsidRPr="00FD1EE4" w14:paraId="1EC03769" w14:textId="77777777" w:rsidTr="000D12C2">
        <w:tc>
          <w:tcPr>
            <w:tcW w:w="9016" w:type="dxa"/>
            <w:gridSpan w:val="2"/>
            <w:vAlign w:val="center"/>
          </w:tcPr>
          <w:p w14:paraId="6BFE884F"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D654B4">
              <w:rPr>
                <w:rFonts w:ascii="GHEA Grapalat" w:eastAsia="GHEA Grapalat" w:hAnsi="GHEA Grapalat" w:cs="GHEA Grapalat"/>
                <w:lang w:val="hy-AM"/>
              </w:rPr>
              <w:t>б</w:t>
            </w:r>
            <w:r w:rsidR="00DC3C27" w:rsidRPr="00D654B4">
              <w:rPr>
                <w:rFonts w:eastAsia="Cambria Math"/>
              </w:rPr>
              <w:t>․</w:t>
            </w:r>
            <w:r w:rsidR="00DC3C27" w:rsidRPr="00D654B4">
              <w:rPr>
                <w:rFonts w:ascii="GHEA Grapalat" w:eastAsia="Cambria Math" w:hAnsi="GHEA Grapalat" w:cs="Cambria Math"/>
              </w:rPr>
              <w:t xml:space="preserve"> </w:t>
            </w:r>
            <w:r w:rsidR="00DC3C27" w:rsidRPr="00D654B4">
              <w:rPr>
                <w:rFonts w:ascii="GHEA Grapalat" w:eastAsia="GHEA Grapalat" w:hAnsi="GHEA Grapalat" w:cs="GHEA Grapalat"/>
              </w:rPr>
              <w:t xml:space="preserve">имеет право назначать или </w:t>
            </w:r>
            <w:r w:rsidR="00DC3C27" w:rsidRPr="00D654B4">
              <w:rPr>
                <w:rFonts w:ascii="GHEA Grapalat" w:eastAsia="GHEA Grapalat" w:hAnsi="GHEA Grapalat" w:cs="GHEA Grapalat"/>
                <w:lang w:eastAsia="hy-AM"/>
              </w:rPr>
              <w:t>освобождать</w:t>
            </w:r>
            <w:r w:rsidR="00DC3C27" w:rsidRPr="00D654B4">
              <w:rPr>
                <w:rFonts w:ascii="GHEA Grapalat" w:eastAsia="GHEA Grapalat" w:hAnsi="GHEA Grapalat" w:cs="GHEA Grapalat"/>
              </w:rPr>
              <w:t xml:space="preserve"> большинство членов органов управления юридического лица</w:t>
            </w:r>
          </w:p>
        </w:tc>
      </w:tr>
      <w:tr w:rsidR="00DC3C27" w:rsidRPr="00FD1EE4" w14:paraId="4710FE0D" w14:textId="77777777" w:rsidTr="000D12C2">
        <w:tc>
          <w:tcPr>
            <w:tcW w:w="9016" w:type="dxa"/>
            <w:gridSpan w:val="2"/>
            <w:vAlign w:val="center"/>
          </w:tcPr>
          <w:p w14:paraId="4F1A829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1104ED">
              <w:rPr>
                <w:rFonts w:ascii="GHEA Grapalat" w:eastAsia="GHEA Grapalat" w:hAnsi="GHEA Grapalat" w:cs="GHEA Grapalat"/>
                <w:lang w:val="hy-AM"/>
              </w:rPr>
              <w:t>в</w:t>
            </w:r>
            <w:r w:rsidR="00DC3C27" w:rsidRPr="00FD1EE4">
              <w:rPr>
                <w:rFonts w:eastAsia="Cambria Math"/>
              </w:rPr>
              <w:t>․</w:t>
            </w:r>
            <w:r w:rsidR="00DC3C27" w:rsidRPr="00FD1EE4">
              <w:rPr>
                <w:rFonts w:ascii="GHEA Grapalat" w:eastAsia="Cambria Math" w:hAnsi="GHEA Grapalat" w:cs="Cambria Math"/>
              </w:rPr>
              <w:t xml:space="preserve"> </w:t>
            </w:r>
            <w:r w:rsidR="00DC3C27"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DC3C27" w:rsidRPr="00FD1EE4" w14:paraId="796EC996" w14:textId="77777777" w:rsidTr="000D12C2">
        <w:tc>
          <w:tcPr>
            <w:tcW w:w="9016" w:type="dxa"/>
            <w:gridSpan w:val="2"/>
            <w:vAlign w:val="center"/>
          </w:tcPr>
          <w:p w14:paraId="71EF03B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9839CB">
              <w:rPr>
                <w:rFonts w:ascii="GHEA Grapalat" w:eastAsia="GHEA Grapalat" w:hAnsi="GHEA Grapalat" w:cs="GHEA Grapalat"/>
                <w:lang w:val="hy-AM"/>
              </w:rPr>
              <w:t>г</w:t>
            </w:r>
            <w:r w:rsidR="00DC3C27" w:rsidRPr="00FD1EE4">
              <w:rPr>
                <w:rFonts w:eastAsia="Cambria Math"/>
              </w:rPr>
              <w:t>․</w:t>
            </w:r>
            <w:r w:rsidR="00DC3C27" w:rsidRPr="00FD1EE4">
              <w:rPr>
                <w:rFonts w:ascii="GHEA Grapalat" w:eastAsia="Cambria Math" w:hAnsi="GHEA Grapalat" w:cs="Cambria Math"/>
              </w:rPr>
              <w:t xml:space="preserve"> </w:t>
            </w:r>
            <w:r w:rsidR="00DC3C27" w:rsidRPr="00F84F06">
              <w:rPr>
                <w:rFonts w:ascii="GHEA Grapalat" w:eastAsia="GHEA Grapalat" w:hAnsi="GHEA Grapalat" w:cs="GHEA Grapalat"/>
              </w:rPr>
              <w:t xml:space="preserve">осуществляет реальный (фактический) контроль за юридическим лицом </w:t>
            </w:r>
            <w:r w:rsidR="00DC3C27">
              <w:rPr>
                <w:rFonts w:ascii="GHEA Grapalat" w:eastAsia="GHEA Grapalat" w:hAnsi="GHEA Grapalat" w:cs="GHEA Grapalat"/>
              </w:rPr>
              <w:t>иными</w:t>
            </w:r>
            <w:r w:rsidR="00DC3C27" w:rsidRPr="00F84F06">
              <w:rPr>
                <w:rFonts w:ascii="GHEA Grapalat" w:eastAsia="GHEA Grapalat" w:hAnsi="GHEA Grapalat" w:cs="GHEA Grapalat"/>
              </w:rPr>
              <w:t xml:space="preserve"> средствами</w:t>
            </w:r>
          </w:p>
        </w:tc>
      </w:tr>
      <w:tr w:rsidR="00DC3C27" w:rsidRPr="00FD1EE4" w14:paraId="56031057" w14:textId="77777777" w:rsidTr="000D12C2">
        <w:tc>
          <w:tcPr>
            <w:tcW w:w="9016" w:type="dxa"/>
            <w:gridSpan w:val="2"/>
            <w:vAlign w:val="center"/>
          </w:tcPr>
          <w:p w14:paraId="2A388996"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331D0E">
              <w:rPr>
                <w:rFonts w:ascii="GHEA Grapalat" w:eastAsia="GHEA Grapalat" w:hAnsi="GHEA Grapalat" w:cs="GHEA Grapalat"/>
                <w:lang w:val="hy-AM"/>
              </w:rPr>
              <w:t>д</w:t>
            </w:r>
            <w:r w:rsidR="00DC3C27" w:rsidRPr="00FD1EE4">
              <w:rPr>
                <w:rFonts w:eastAsia="Cambria Math"/>
              </w:rPr>
              <w:t>․</w:t>
            </w:r>
            <w:r w:rsidR="00DC3C27" w:rsidRPr="00FD1EE4">
              <w:rPr>
                <w:rFonts w:ascii="GHEA Grapalat" w:eastAsia="Cambria Math" w:hAnsi="GHEA Grapalat" w:cs="Cambria Math"/>
              </w:rPr>
              <w:t xml:space="preserve"> </w:t>
            </w:r>
            <w:r w:rsidR="00DC3C27"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DC3C27" w:rsidRPr="00F36505">
              <w:rPr>
                <w:rFonts w:ascii="GHEA Grapalat" w:eastAsia="GHEA Grapalat" w:hAnsi="GHEA Grapalat" w:cs="GHEA Grapalat"/>
              </w:rPr>
              <w:t xml:space="preserve"> "а" - "г"</w:t>
            </w:r>
          </w:p>
        </w:tc>
      </w:tr>
    </w:tbl>
    <w:p w14:paraId="4E96B312"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49C83BD0" w14:textId="77777777" w:rsidTr="000D12C2">
        <w:tc>
          <w:tcPr>
            <w:tcW w:w="2837" w:type="dxa"/>
            <w:shd w:val="clear" w:color="auto" w:fill="D9E2F3"/>
            <w:vAlign w:val="center"/>
          </w:tcPr>
          <w:p w14:paraId="06608EBD"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15089EE" w14:textId="77777777" w:rsidR="00DC3C27" w:rsidRPr="00FD1EE4" w:rsidRDefault="00DC3C27" w:rsidP="000D12C2">
            <w:pPr>
              <w:rPr>
                <w:rFonts w:ascii="GHEA Grapalat" w:eastAsia="GHEA Grapalat" w:hAnsi="GHEA Grapalat" w:cs="GHEA Grapalat"/>
              </w:rPr>
            </w:pPr>
          </w:p>
        </w:tc>
      </w:tr>
      <w:tr w:rsidR="00DC3C27" w:rsidRPr="00FD1EE4" w14:paraId="515EB324" w14:textId="77777777" w:rsidTr="000D12C2">
        <w:tc>
          <w:tcPr>
            <w:tcW w:w="2837" w:type="dxa"/>
            <w:shd w:val="clear" w:color="auto" w:fill="D9E2F3"/>
            <w:vAlign w:val="center"/>
          </w:tcPr>
          <w:p w14:paraId="21AB77ED"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4A247F03" w14:textId="77777777" w:rsidR="00DC3C27" w:rsidRPr="00B23852" w:rsidRDefault="00000000" w:rsidP="000D12C2">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Отдельно</w:t>
            </w:r>
          </w:p>
          <w:p w14:paraId="75296D9A"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558FC">
              <w:rPr>
                <w:rFonts w:ascii="GHEA Grapalat" w:eastAsia="GHEA Grapalat" w:hAnsi="GHEA Grapalat" w:cs="GHEA Grapalat"/>
              </w:rPr>
              <w:t>Совместно с аффилированными лицами</w:t>
            </w:r>
          </w:p>
        </w:tc>
      </w:tr>
      <w:tr w:rsidR="00DC3C27" w:rsidRPr="00FD1EE4" w14:paraId="03999273" w14:textId="77777777" w:rsidTr="000D12C2">
        <w:tc>
          <w:tcPr>
            <w:tcW w:w="2837" w:type="dxa"/>
            <w:shd w:val="clear" w:color="auto" w:fill="D9E2F3"/>
            <w:vAlign w:val="center"/>
          </w:tcPr>
          <w:p w14:paraId="390B5235"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25D84D6" w14:textId="77777777" w:rsidR="00DC3C27" w:rsidRPr="005600B4" w:rsidRDefault="00000000" w:rsidP="000D12C2">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Да</w:t>
            </w:r>
          </w:p>
          <w:p w14:paraId="58BDC774" w14:textId="77777777" w:rsidR="00DC3C27" w:rsidRPr="005600B4" w:rsidRDefault="00000000" w:rsidP="000D12C2">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Нет</w:t>
            </w:r>
          </w:p>
        </w:tc>
      </w:tr>
    </w:tbl>
    <w:p w14:paraId="35940013"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257F6453" w14:textId="77777777" w:rsidTr="000D12C2">
        <w:tc>
          <w:tcPr>
            <w:tcW w:w="2837" w:type="dxa"/>
            <w:shd w:val="clear" w:color="auto" w:fill="D9E2F3"/>
            <w:vAlign w:val="center"/>
          </w:tcPr>
          <w:p w14:paraId="09D3988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58EE1F6" w14:textId="77777777" w:rsidR="00DC3C27" w:rsidRPr="00FD1EE4" w:rsidRDefault="00DC3C27" w:rsidP="000D12C2">
            <w:pPr>
              <w:rPr>
                <w:rFonts w:ascii="GHEA Grapalat" w:eastAsia="GHEA Grapalat" w:hAnsi="GHEA Grapalat" w:cs="GHEA Grapalat"/>
              </w:rPr>
            </w:pPr>
          </w:p>
        </w:tc>
      </w:tr>
      <w:tr w:rsidR="00DC3C27" w:rsidRPr="00FD1EE4" w14:paraId="2CF07DA6" w14:textId="77777777" w:rsidTr="000D12C2">
        <w:tc>
          <w:tcPr>
            <w:tcW w:w="2837" w:type="dxa"/>
            <w:shd w:val="clear" w:color="auto" w:fill="D9E2F3"/>
            <w:vAlign w:val="center"/>
          </w:tcPr>
          <w:p w14:paraId="2338825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49ED3AAB" w14:textId="77777777" w:rsidR="00DC3C27" w:rsidRPr="00FD1EE4" w:rsidRDefault="00DC3C27" w:rsidP="000D12C2">
            <w:pPr>
              <w:rPr>
                <w:rFonts w:ascii="GHEA Grapalat" w:eastAsia="GHEA Grapalat" w:hAnsi="GHEA Grapalat" w:cs="GHEA Grapalat"/>
              </w:rPr>
            </w:pPr>
          </w:p>
        </w:tc>
      </w:tr>
    </w:tbl>
    <w:p w14:paraId="211126BE" w14:textId="77777777" w:rsidR="00DC3C27" w:rsidRPr="00FD1EE4" w:rsidRDefault="00DC3C27" w:rsidP="00DC3C2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A080DE8"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20A50AE"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6B5B35C4" w14:textId="77777777" w:rsidTr="000D12C2">
        <w:tc>
          <w:tcPr>
            <w:tcW w:w="2835" w:type="dxa"/>
            <w:shd w:val="clear" w:color="auto" w:fill="D9E2F3"/>
            <w:vAlign w:val="center"/>
          </w:tcPr>
          <w:p w14:paraId="30C5DD0F"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1BE449E" w14:textId="77777777" w:rsidR="00DC3C27" w:rsidRPr="00FD1EE4" w:rsidRDefault="00DC3C27" w:rsidP="000D12C2">
            <w:pPr>
              <w:rPr>
                <w:rFonts w:ascii="GHEA Grapalat" w:eastAsia="GHEA Grapalat" w:hAnsi="GHEA Grapalat" w:cs="GHEA Grapalat"/>
              </w:rPr>
            </w:pPr>
          </w:p>
        </w:tc>
      </w:tr>
      <w:tr w:rsidR="00DC3C27" w:rsidRPr="00FD1EE4" w14:paraId="73C40CDC" w14:textId="77777777" w:rsidTr="000D12C2">
        <w:tc>
          <w:tcPr>
            <w:tcW w:w="2835" w:type="dxa"/>
            <w:shd w:val="clear" w:color="auto" w:fill="D9E2F3"/>
            <w:vAlign w:val="center"/>
          </w:tcPr>
          <w:p w14:paraId="252A8E4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CA0E6D3" w14:textId="77777777" w:rsidR="00DC3C27" w:rsidRPr="00FD1EE4" w:rsidRDefault="00DC3C27" w:rsidP="000D12C2">
            <w:pPr>
              <w:rPr>
                <w:rFonts w:ascii="GHEA Grapalat" w:eastAsia="GHEA Grapalat" w:hAnsi="GHEA Grapalat" w:cs="GHEA Grapalat"/>
              </w:rPr>
            </w:pPr>
          </w:p>
        </w:tc>
      </w:tr>
      <w:tr w:rsidR="00DC3C27" w:rsidRPr="00FD1EE4" w14:paraId="18474D2B" w14:textId="77777777" w:rsidTr="000D12C2">
        <w:tc>
          <w:tcPr>
            <w:tcW w:w="2835" w:type="dxa"/>
            <w:shd w:val="clear" w:color="auto" w:fill="D9E2F3"/>
            <w:vAlign w:val="center"/>
          </w:tcPr>
          <w:p w14:paraId="432E367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EEBD495" w14:textId="77777777" w:rsidR="00DC3C27" w:rsidRPr="00FD1EE4" w:rsidRDefault="00DC3C27" w:rsidP="000D12C2">
            <w:pPr>
              <w:rPr>
                <w:rFonts w:ascii="GHEA Grapalat" w:eastAsia="GHEA Grapalat" w:hAnsi="GHEA Grapalat" w:cs="GHEA Grapalat"/>
              </w:rPr>
            </w:pPr>
          </w:p>
        </w:tc>
      </w:tr>
      <w:tr w:rsidR="00DC3C27" w:rsidRPr="00FD1EE4" w14:paraId="6B38AF0C" w14:textId="77777777" w:rsidTr="000D12C2">
        <w:tc>
          <w:tcPr>
            <w:tcW w:w="2835" w:type="dxa"/>
            <w:shd w:val="clear" w:color="auto" w:fill="D9E2F3"/>
            <w:vAlign w:val="center"/>
          </w:tcPr>
          <w:p w14:paraId="026839D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737F06E7" w14:textId="77777777" w:rsidR="00DC3C27" w:rsidRPr="00FD1EE4" w:rsidRDefault="00DC3C27" w:rsidP="000D12C2">
            <w:pPr>
              <w:rPr>
                <w:rFonts w:ascii="GHEA Grapalat" w:eastAsia="GHEA Grapalat" w:hAnsi="GHEA Grapalat" w:cs="GHEA Grapalat"/>
              </w:rPr>
            </w:pPr>
          </w:p>
        </w:tc>
      </w:tr>
      <w:tr w:rsidR="00DC3C27" w:rsidRPr="00FD1EE4" w14:paraId="3E18BDE9" w14:textId="77777777" w:rsidTr="000D12C2">
        <w:tc>
          <w:tcPr>
            <w:tcW w:w="2835" w:type="dxa"/>
            <w:shd w:val="clear" w:color="auto" w:fill="D9E2F3"/>
            <w:vAlign w:val="center"/>
          </w:tcPr>
          <w:p w14:paraId="78A05C1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AFAAF02" w14:textId="77777777" w:rsidR="00DC3C27" w:rsidRPr="00FD1EE4" w:rsidRDefault="00DC3C27" w:rsidP="000D12C2">
            <w:pPr>
              <w:rPr>
                <w:rFonts w:ascii="GHEA Grapalat" w:eastAsia="GHEA Grapalat" w:hAnsi="GHEA Grapalat" w:cs="GHEA Grapalat"/>
              </w:rPr>
            </w:pPr>
          </w:p>
        </w:tc>
      </w:tr>
      <w:tr w:rsidR="00DC3C27" w:rsidRPr="00FD1EE4" w14:paraId="5B6F4F31" w14:textId="77777777" w:rsidTr="000D12C2">
        <w:tc>
          <w:tcPr>
            <w:tcW w:w="2835" w:type="dxa"/>
            <w:shd w:val="clear" w:color="auto" w:fill="D9E2F3"/>
            <w:vAlign w:val="center"/>
          </w:tcPr>
          <w:p w14:paraId="563A79D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C614A62" w14:textId="77777777" w:rsidR="00DC3C27" w:rsidRPr="00FD1EE4" w:rsidRDefault="00DC3C27" w:rsidP="000D12C2">
            <w:pPr>
              <w:rPr>
                <w:rFonts w:ascii="GHEA Grapalat" w:eastAsia="GHEA Grapalat" w:hAnsi="GHEA Grapalat" w:cs="GHEA Grapalat"/>
              </w:rPr>
            </w:pPr>
          </w:p>
        </w:tc>
      </w:tr>
      <w:tr w:rsidR="00DC3C27" w:rsidRPr="00FD1EE4" w14:paraId="2A0B805E" w14:textId="77777777" w:rsidTr="000D12C2">
        <w:tc>
          <w:tcPr>
            <w:tcW w:w="2835" w:type="dxa"/>
            <w:shd w:val="clear" w:color="auto" w:fill="D9E2F3"/>
            <w:vAlign w:val="center"/>
          </w:tcPr>
          <w:p w14:paraId="583DF07A"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B3F64D1" w14:textId="77777777" w:rsidR="00DC3C27" w:rsidRPr="00FD1EE4" w:rsidRDefault="00DC3C27" w:rsidP="000D12C2">
            <w:pPr>
              <w:rPr>
                <w:rFonts w:ascii="GHEA Grapalat" w:eastAsia="GHEA Grapalat" w:hAnsi="GHEA Grapalat" w:cs="GHEA Grapalat"/>
              </w:rPr>
            </w:pPr>
          </w:p>
        </w:tc>
      </w:tr>
    </w:tbl>
    <w:p w14:paraId="164852D8"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03A634AB" w14:textId="77777777" w:rsidTr="000D12C2">
        <w:trPr>
          <w:trHeight w:val="853"/>
        </w:trPr>
        <w:tc>
          <w:tcPr>
            <w:tcW w:w="2835" w:type="dxa"/>
            <w:vMerge w:val="restart"/>
            <w:shd w:val="clear" w:color="auto" w:fill="D9E2F3"/>
            <w:vAlign w:val="center"/>
          </w:tcPr>
          <w:p w14:paraId="6F9EE0E3"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D265C0D" w14:textId="77777777" w:rsidR="00DC3C27" w:rsidRPr="00FD1EE4" w:rsidRDefault="00DC3C27" w:rsidP="000D12C2">
            <w:pPr>
              <w:rPr>
                <w:rFonts w:ascii="GHEA Grapalat" w:eastAsia="GHEA Grapalat" w:hAnsi="GHEA Grapalat" w:cs="GHEA Grapalat"/>
              </w:rPr>
            </w:pPr>
          </w:p>
        </w:tc>
      </w:tr>
      <w:tr w:rsidR="00DC3C27" w:rsidRPr="00FD1EE4" w14:paraId="77CC8BDE" w14:textId="77777777" w:rsidTr="000D12C2">
        <w:trPr>
          <w:trHeight w:val="850"/>
        </w:trPr>
        <w:tc>
          <w:tcPr>
            <w:tcW w:w="2835" w:type="dxa"/>
            <w:vMerge/>
            <w:shd w:val="clear" w:color="auto" w:fill="D9E2F3"/>
            <w:vAlign w:val="center"/>
          </w:tcPr>
          <w:p w14:paraId="1A3F44B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83BC3A0" w14:textId="77777777" w:rsidR="00DC3C27" w:rsidRPr="00FD1EE4" w:rsidRDefault="00DC3C27" w:rsidP="000D12C2">
            <w:pPr>
              <w:rPr>
                <w:rFonts w:ascii="GHEA Grapalat" w:eastAsia="GHEA Grapalat" w:hAnsi="GHEA Grapalat" w:cs="GHEA Grapalat"/>
              </w:rPr>
            </w:pPr>
          </w:p>
        </w:tc>
      </w:tr>
      <w:tr w:rsidR="00DC3C27" w:rsidRPr="00FD1EE4" w14:paraId="379F6639" w14:textId="77777777" w:rsidTr="000D12C2">
        <w:trPr>
          <w:trHeight w:val="850"/>
        </w:trPr>
        <w:tc>
          <w:tcPr>
            <w:tcW w:w="2835" w:type="dxa"/>
            <w:vMerge/>
            <w:shd w:val="clear" w:color="auto" w:fill="D9E2F3"/>
            <w:vAlign w:val="center"/>
          </w:tcPr>
          <w:p w14:paraId="7D1EAD1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CE27B42" w14:textId="77777777" w:rsidR="00DC3C27" w:rsidRPr="00FD1EE4" w:rsidRDefault="00DC3C27" w:rsidP="000D12C2">
            <w:pPr>
              <w:rPr>
                <w:rFonts w:ascii="GHEA Grapalat" w:eastAsia="GHEA Grapalat" w:hAnsi="GHEA Grapalat" w:cs="GHEA Grapalat"/>
              </w:rPr>
            </w:pPr>
          </w:p>
        </w:tc>
      </w:tr>
      <w:tr w:rsidR="00DC3C27" w:rsidRPr="00FD1EE4" w14:paraId="535511EA" w14:textId="77777777" w:rsidTr="000D12C2">
        <w:trPr>
          <w:trHeight w:val="850"/>
        </w:trPr>
        <w:tc>
          <w:tcPr>
            <w:tcW w:w="2835" w:type="dxa"/>
            <w:vMerge/>
            <w:shd w:val="clear" w:color="auto" w:fill="D9E2F3"/>
            <w:vAlign w:val="center"/>
          </w:tcPr>
          <w:p w14:paraId="79216AFA"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211E399" w14:textId="77777777" w:rsidR="00DC3C27" w:rsidRPr="00FD1EE4" w:rsidRDefault="00DC3C27" w:rsidP="000D12C2">
            <w:pPr>
              <w:rPr>
                <w:rFonts w:ascii="GHEA Grapalat" w:eastAsia="GHEA Grapalat" w:hAnsi="GHEA Grapalat" w:cs="GHEA Grapalat"/>
              </w:rPr>
            </w:pPr>
          </w:p>
        </w:tc>
      </w:tr>
      <w:tr w:rsidR="00DC3C27" w:rsidRPr="00FD1EE4" w14:paraId="6B8DBB44" w14:textId="77777777" w:rsidTr="000D12C2">
        <w:trPr>
          <w:trHeight w:val="850"/>
        </w:trPr>
        <w:tc>
          <w:tcPr>
            <w:tcW w:w="2835" w:type="dxa"/>
            <w:vMerge/>
            <w:shd w:val="clear" w:color="auto" w:fill="D9E2F3"/>
            <w:vAlign w:val="center"/>
          </w:tcPr>
          <w:p w14:paraId="019D13B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20A989F" w14:textId="77777777" w:rsidR="00DC3C27" w:rsidRPr="00FD1EE4" w:rsidRDefault="00DC3C27" w:rsidP="000D12C2">
            <w:pPr>
              <w:rPr>
                <w:rFonts w:ascii="GHEA Grapalat" w:eastAsia="GHEA Grapalat" w:hAnsi="GHEA Grapalat" w:cs="GHEA Grapalat"/>
              </w:rPr>
            </w:pPr>
          </w:p>
        </w:tc>
      </w:tr>
    </w:tbl>
    <w:p w14:paraId="37560B30" w14:textId="77777777" w:rsidR="00DC3C27" w:rsidRDefault="00DC3C27" w:rsidP="00DC3C27">
      <w:pPr>
        <w:numPr>
          <w:ilvl w:val="1"/>
          <w:numId w:val="24"/>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08C6B395" w14:textId="77777777" w:rsidTr="000D12C2">
        <w:tc>
          <w:tcPr>
            <w:tcW w:w="2835" w:type="dxa"/>
            <w:shd w:val="clear" w:color="auto" w:fill="D9E2F3"/>
            <w:vAlign w:val="center"/>
          </w:tcPr>
          <w:p w14:paraId="7AF7F5B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59B7AE7" w14:textId="77777777" w:rsidR="00DC3C27" w:rsidRPr="00FD1EE4" w:rsidRDefault="00DC3C27" w:rsidP="000D12C2">
            <w:pPr>
              <w:rPr>
                <w:rFonts w:ascii="GHEA Grapalat" w:eastAsia="GHEA Grapalat" w:hAnsi="GHEA Grapalat" w:cs="GHEA Grapalat"/>
              </w:rPr>
            </w:pPr>
          </w:p>
        </w:tc>
      </w:tr>
      <w:tr w:rsidR="00DC3C27" w:rsidRPr="00FD1EE4" w14:paraId="6258005E" w14:textId="77777777" w:rsidTr="000D12C2">
        <w:tc>
          <w:tcPr>
            <w:tcW w:w="2835" w:type="dxa"/>
            <w:shd w:val="clear" w:color="auto" w:fill="D9E2F3"/>
            <w:vAlign w:val="center"/>
          </w:tcPr>
          <w:p w14:paraId="49E40F6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D30C08F" w14:textId="77777777" w:rsidR="00DC3C27" w:rsidRPr="00FD1EE4" w:rsidRDefault="00DC3C27" w:rsidP="000D12C2">
            <w:pPr>
              <w:rPr>
                <w:rFonts w:ascii="GHEA Grapalat" w:eastAsia="GHEA Grapalat" w:hAnsi="GHEA Grapalat" w:cs="GHEA Grapalat"/>
              </w:rPr>
            </w:pPr>
          </w:p>
        </w:tc>
      </w:tr>
    </w:tbl>
    <w:p w14:paraId="65130EDB" w14:textId="77777777" w:rsidR="00DC3C27" w:rsidRPr="00FD1EE4" w:rsidRDefault="00DC3C27" w:rsidP="00DC3C27">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272DD94D" w14:textId="77777777" w:rsidR="00DC3C27" w:rsidRPr="00E86814" w:rsidRDefault="00DC3C27" w:rsidP="00DC3C27">
      <w:pPr>
        <w:pStyle w:val="ListParagraph"/>
        <w:numPr>
          <w:ilvl w:val="0"/>
          <w:numId w:val="24"/>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DC3C27" w:rsidRPr="00FD1EE4" w14:paraId="1361A716" w14:textId="77777777" w:rsidTr="000D12C2">
        <w:tc>
          <w:tcPr>
            <w:tcW w:w="9016" w:type="dxa"/>
            <w:shd w:val="clear" w:color="auto" w:fill="D9E2F3" w:themeFill="accent1" w:themeFillTint="33"/>
          </w:tcPr>
          <w:p w14:paraId="24F62E79" w14:textId="77777777" w:rsidR="00DC3C27" w:rsidRPr="00FD1EE4" w:rsidRDefault="00DC3C27" w:rsidP="000D12C2">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DC3C27" w:rsidRPr="00FD1EE4" w14:paraId="37AB9BAF" w14:textId="77777777" w:rsidTr="000D12C2">
        <w:trPr>
          <w:trHeight w:val="10187"/>
        </w:trPr>
        <w:tc>
          <w:tcPr>
            <w:tcW w:w="9016" w:type="dxa"/>
          </w:tcPr>
          <w:p w14:paraId="2453A347" w14:textId="77777777" w:rsidR="00DC3C27" w:rsidRPr="00FD1EE4" w:rsidRDefault="00DC3C27" w:rsidP="000D12C2">
            <w:pPr>
              <w:rPr>
                <w:rFonts w:ascii="GHEA Grapalat" w:eastAsia="GHEA Grapalat" w:hAnsi="GHEA Grapalat" w:cs="GHEA Grapalat"/>
                <w:b/>
                <w:color w:val="000000"/>
              </w:rPr>
            </w:pPr>
          </w:p>
        </w:tc>
      </w:tr>
    </w:tbl>
    <w:p w14:paraId="4D804797" w14:textId="77777777" w:rsidR="00DC3C27" w:rsidRPr="00FD1EE4" w:rsidRDefault="00DC3C27" w:rsidP="00DC3C27">
      <w:pPr>
        <w:pBdr>
          <w:top w:val="nil"/>
          <w:left w:val="nil"/>
          <w:bottom w:val="nil"/>
          <w:right w:val="nil"/>
          <w:between w:val="nil"/>
        </w:pBdr>
        <w:rPr>
          <w:rFonts w:ascii="GHEA Grapalat" w:eastAsia="GHEA Grapalat" w:hAnsi="GHEA Grapalat" w:cs="GHEA Grapalat"/>
          <w:b/>
          <w:color w:val="000000"/>
        </w:rPr>
      </w:pPr>
    </w:p>
    <w:p w14:paraId="4D473C7A" w14:textId="77777777" w:rsidR="00DC3C27" w:rsidRDefault="00DC3C27" w:rsidP="00DC3C27">
      <w:pPr>
        <w:rPr>
          <w:rFonts w:ascii="GHEA Grapalat" w:hAnsi="GHEA Grapalat"/>
          <w:b/>
        </w:rPr>
      </w:pPr>
    </w:p>
    <w:p w14:paraId="40E7FF3E" w14:textId="77777777" w:rsidR="00DC3C27" w:rsidRDefault="00DC3C27" w:rsidP="00DC3C27">
      <w:pPr>
        <w:rPr>
          <w:ins w:id="16" w:author="Inesa Kocharyan" w:date="2021-09-01T11:45:00Z"/>
          <w:rFonts w:ascii="GHEA Grapalat" w:hAnsi="GHEA Grapalat"/>
          <w:b/>
        </w:rPr>
      </w:pPr>
    </w:p>
    <w:p w14:paraId="1F37CF15" w14:textId="77777777" w:rsidR="00DC3C27" w:rsidRDefault="00DC3C27" w:rsidP="00DC3C27">
      <w:pPr>
        <w:rPr>
          <w:rFonts w:ascii="GHEA Grapalat" w:hAnsi="GHEA Grapalat"/>
          <w:b/>
        </w:rPr>
      </w:pPr>
      <w:r>
        <w:rPr>
          <w:rFonts w:ascii="GHEA Grapalat" w:hAnsi="GHEA Grapalat"/>
          <w:b/>
        </w:rPr>
        <w:br w:type="page"/>
      </w:r>
    </w:p>
    <w:p w14:paraId="3B101F23" w14:textId="77777777" w:rsidR="00DC3C27" w:rsidRDefault="00DC3C27" w:rsidP="00DC3C27">
      <w:pPr>
        <w:contextualSpacing/>
        <w:jc w:val="center"/>
        <w:rPr>
          <w:rFonts w:ascii="GHEA Grapalat" w:hAnsi="GHEA Grapalat"/>
          <w:b/>
        </w:rPr>
      </w:pPr>
    </w:p>
    <w:p w14:paraId="748758A1" w14:textId="77777777" w:rsidR="00DC3C27" w:rsidRPr="000306ED" w:rsidRDefault="00DC3C27" w:rsidP="00DC3C27">
      <w:pPr>
        <w:contextualSpacing/>
        <w:jc w:val="center"/>
        <w:rPr>
          <w:rFonts w:ascii="GHEA Grapalat" w:hAnsi="GHEA Grapalat"/>
          <w:b/>
          <w:lang w:val="hy-AM"/>
        </w:rPr>
      </w:pPr>
      <w:r w:rsidRPr="000306ED">
        <w:rPr>
          <w:rFonts w:ascii="GHEA Grapalat" w:hAnsi="GHEA Grapalat"/>
          <w:b/>
        </w:rPr>
        <w:t>Порядок заполнения декларации</w:t>
      </w:r>
    </w:p>
    <w:p w14:paraId="07600D4E"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AEB23B5" w14:textId="77777777" w:rsidR="00DC3C27" w:rsidRPr="000306ED" w:rsidRDefault="00DC3C27" w:rsidP="00DC3C27">
      <w:pPr>
        <w:pStyle w:val="ListParagraph"/>
        <w:numPr>
          <w:ilvl w:val="0"/>
          <w:numId w:val="26"/>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9C59D55" w14:textId="77777777" w:rsidR="00DC3C27" w:rsidRPr="000306ED" w:rsidRDefault="00DC3C27" w:rsidP="00DC3C27">
      <w:pPr>
        <w:pStyle w:val="ListParagraph"/>
        <w:numPr>
          <w:ilvl w:val="0"/>
          <w:numId w:val="26"/>
        </w:numPr>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D31CA21" w14:textId="77777777" w:rsidR="00DC3C27" w:rsidRPr="000306ED" w:rsidRDefault="00DC3C27" w:rsidP="00DC3C27">
      <w:pPr>
        <w:pStyle w:val="ListParagraph"/>
        <w:numPr>
          <w:ilvl w:val="0"/>
          <w:numId w:val="26"/>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A241E64" w14:textId="77777777" w:rsidR="00DC3C27" w:rsidRPr="000306ED" w:rsidRDefault="00DC3C27" w:rsidP="00DC3C27">
      <w:pPr>
        <w:pStyle w:val="ListParagraph"/>
        <w:numPr>
          <w:ilvl w:val="0"/>
          <w:numId w:val="25"/>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6AECA55"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A94D6D9"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B0336F9"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560B6EB"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A55FB48" w14:textId="77777777" w:rsidR="00DC3C27" w:rsidRPr="000306ED" w:rsidRDefault="00DC3C27" w:rsidP="00DC3C27">
      <w:pPr>
        <w:pStyle w:val="ListParagraph"/>
        <w:numPr>
          <w:ilvl w:val="0"/>
          <w:numId w:val="28"/>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F95F5E9" w14:textId="77777777" w:rsidR="00DC3C27" w:rsidRPr="000306ED" w:rsidRDefault="00DC3C27" w:rsidP="00DC3C27">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707D60B"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2AB3B23" w14:textId="77777777" w:rsidR="00DC3C27" w:rsidRPr="000306ED" w:rsidRDefault="00DC3C27" w:rsidP="00DC3C27">
      <w:pPr>
        <w:pStyle w:val="ListParagraph"/>
        <w:numPr>
          <w:ilvl w:val="0"/>
          <w:numId w:val="29"/>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E089112"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9B233D5"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47B597A"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B249B20" w14:textId="77777777" w:rsidR="00DC3C27" w:rsidRPr="000306ED" w:rsidRDefault="00DC3C27" w:rsidP="00DC3C27">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w:t>
      </w:r>
      <w:r w:rsidRPr="000306ED">
        <w:rPr>
          <w:rFonts w:ascii="GHEA Grapalat" w:hAnsi="GHEA Grapalat"/>
        </w:rPr>
        <w:lastRenderedPageBreak/>
        <w:t>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65FF392" w14:textId="77777777" w:rsidR="00DC3C27" w:rsidRPr="000306ED" w:rsidRDefault="00DC3C27" w:rsidP="00DC3C27">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A0FCC75" w14:textId="77777777" w:rsidR="00DC3C27" w:rsidRPr="000306ED" w:rsidRDefault="00DC3C27" w:rsidP="00DC3C27">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B23629F" w14:textId="77777777" w:rsidR="00DC3C27" w:rsidRPr="000306ED" w:rsidRDefault="00DC3C27" w:rsidP="00DC3C27">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578B377D" w14:textId="77777777" w:rsidR="00DC3C27" w:rsidRPr="000306ED" w:rsidRDefault="00DC3C27" w:rsidP="00DC3C27">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12DCAC6D"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36CF884C" w14:textId="77777777" w:rsidR="00DC3C27" w:rsidRPr="000306ED" w:rsidRDefault="00DC3C27" w:rsidP="00DC3C27">
      <w:pPr>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52AC960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203D917"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8AC25B1"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6F2EC51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04B5892" w14:textId="77777777" w:rsidR="00DC3C27" w:rsidRPr="000306ED" w:rsidRDefault="00DC3C27" w:rsidP="00DC3C27">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1591BDD2"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32BE09B" w14:textId="77777777" w:rsidR="00DC3C27" w:rsidRPr="000306ED" w:rsidRDefault="00DC3C27" w:rsidP="00DC3C27">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5546072" w14:textId="77777777" w:rsidR="00DC3C27" w:rsidRPr="000306ED" w:rsidRDefault="00DC3C27" w:rsidP="00DC3C27">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104A97D" w14:textId="77777777" w:rsidR="00DC3C27" w:rsidRPr="000306ED" w:rsidRDefault="00DC3C27" w:rsidP="00DC3C27">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AE70378" w14:textId="77777777" w:rsidR="00DC3C27" w:rsidRPr="000306ED" w:rsidRDefault="00DC3C27" w:rsidP="00DC3C27">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5B7CCB0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D8529AD" w14:textId="77777777" w:rsidR="00DC3C27" w:rsidRPr="000306ED" w:rsidRDefault="00DC3C27" w:rsidP="00DC3C27">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89CA7CA" w14:textId="77777777" w:rsidR="00DC3C27" w:rsidRPr="000306ED" w:rsidRDefault="00DC3C27" w:rsidP="00DC3C27">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0CDDD756" w14:textId="77777777" w:rsidR="00DC3C27" w:rsidRPr="000306ED" w:rsidRDefault="00DC3C27" w:rsidP="00DC3C27">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59AC7BF" w14:textId="77777777" w:rsidR="00DC3C27" w:rsidRDefault="00DC3C27" w:rsidP="00DC3C27">
      <w:pPr>
        <w:pStyle w:val="BodyTextIndent3"/>
        <w:widowControl w:val="0"/>
        <w:spacing w:line="240" w:lineRule="auto"/>
        <w:ind w:firstLine="0"/>
        <w:rPr>
          <w:rFonts w:ascii="GHEA Grapalat" w:hAnsi="GHEA Grapalat"/>
          <w:b/>
          <w:sz w:val="24"/>
          <w:szCs w:val="24"/>
        </w:rPr>
      </w:pPr>
    </w:p>
    <w:p w14:paraId="0DEDCB7F"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76A48A32"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21568FCF" w14:textId="77777777" w:rsidR="00DC3C27" w:rsidRDefault="00DC3C27" w:rsidP="00DC3C27">
      <w:pPr>
        <w:rPr>
          <w:rFonts w:ascii="GHEA Grapalat" w:hAnsi="GHEA Grapalat"/>
          <w:b/>
        </w:rPr>
      </w:pPr>
      <w:r>
        <w:rPr>
          <w:rFonts w:ascii="GHEA Grapalat" w:hAnsi="GHEA Grapalat"/>
          <w:b/>
        </w:rPr>
        <w:br w:type="page"/>
      </w:r>
    </w:p>
    <w:p w14:paraId="10D7C48E" w14:textId="77777777" w:rsidR="00DC3C27" w:rsidRPr="00DC619D" w:rsidRDefault="00DC3C27" w:rsidP="00DC3C27">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14:paraId="409C3295" w14:textId="571C26AF" w:rsidR="00DC3C27" w:rsidRPr="009044F1" w:rsidRDefault="00DC3C27" w:rsidP="00DC3C27">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"EQ-GHTsDzB-</w:t>
      </w:r>
      <w:r w:rsidR="00AA28AF">
        <w:rPr>
          <w:rFonts w:ascii="GHEA Grapalat" w:hAnsi="GHEA Grapalat"/>
          <w:b/>
          <w:sz w:val="24"/>
          <w:szCs w:val="24"/>
        </w:rPr>
        <w:t>24/115</w:t>
      </w:r>
      <w:r>
        <w:rPr>
          <w:rFonts w:ascii="GHEA Grapalat" w:hAnsi="GHEA Grapalat"/>
          <w:b/>
          <w:sz w:val="24"/>
          <w:szCs w:val="24"/>
        </w:rPr>
        <w:t>"</w:t>
      </w:r>
      <w:r>
        <w:rPr>
          <w:rStyle w:val="FootnoteReference"/>
          <w:rFonts w:ascii="GHEA Grapalat" w:hAnsi="GHEA Grapalat"/>
          <w:b/>
          <w:sz w:val="24"/>
          <w:szCs w:val="24"/>
        </w:rPr>
        <w:footnoteReference w:customMarkFollows="1" w:id="9"/>
        <w:t>*</w:t>
      </w:r>
    </w:p>
    <w:p w14:paraId="434D6468" w14:textId="77777777" w:rsidR="00DC3C27" w:rsidRPr="009044F1" w:rsidRDefault="00DC3C27" w:rsidP="00DC3C27">
      <w:pPr>
        <w:widowControl w:val="0"/>
        <w:ind w:firstLine="567"/>
        <w:jc w:val="center"/>
        <w:rPr>
          <w:rFonts w:ascii="GHEA Grapalat" w:hAnsi="GHEA Grapalat"/>
        </w:rPr>
      </w:pPr>
    </w:p>
    <w:p w14:paraId="0B11C14D" w14:textId="77777777" w:rsidR="00DC3C27" w:rsidRPr="007B2377" w:rsidRDefault="00DC3C27" w:rsidP="00DC3C27">
      <w:pPr>
        <w:widowControl w:val="0"/>
        <w:spacing w:after="120"/>
        <w:ind w:left="-66"/>
        <w:jc w:val="center"/>
        <w:rPr>
          <w:rFonts w:ascii="GHEA Grapalat" w:hAnsi="GHEA Grapalat"/>
          <w:b/>
          <w:lang w:val="hy-AM"/>
        </w:rPr>
      </w:pPr>
      <w:r w:rsidRPr="007B2377">
        <w:rPr>
          <w:rFonts w:ascii="GHEA Grapalat" w:hAnsi="GHEA Grapalat"/>
          <w:bCs/>
        </w:rPr>
        <w:t>ЦЕНОВОЕ ПРЕДЛОЖЕНИЕ</w:t>
      </w:r>
      <w:r>
        <w:rPr>
          <w:rFonts w:ascii="GHEA Grapalat" w:hAnsi="GHEA Grapalat"/>
          <w:b/>
          <w:lang w:val="hy-AM"/>
        </w:rPr>
        <w:t xml:space="preserve">  </w:t>
      </w:r>
      <w:r w:rsidRPr="007B2377">
        <w:rPr>
          <w:rFonts w:ascii="GHEA Grapalat" w:hAnsi="GHEA Grapalat"/>
          <w:b/>
          <w:lang w:val="hy-AM"/>
        </w:rPr>
        <w:t>В ПРОЦЕНТНОМ ВЫРАЖЕНИИ</w:t>
      </w:r>
    </w:p>
    <w:p w14:paraId="43316071" w14:textId="77777777" w:rsidR="00DC3C27" w:rsidRPr="009044F1" w:rsidRDefault="00DC3C27" w:rsidP="00DC3C27">
      <w:pPr>
        <w:widowControl w:val="0"/>
        <w:spacing w:after="120"/>
        <w:ind w:firstLine="567"/>
        <w:jc w:val="center"/>
        <w:rPr>
          <w:rFonts w:ascii="GHEA Grapalat" w:hAnsi="GHEA Grapalat"/>
        </w:rPr>
      </w:pPr>
    </w:p>
    <w:p w14:paraId="584DB51A" w14:textId="4CBB6C02" w:rsidR="00DC3C27" w:rsidRPr="000F6C24" w:rsidRDefault="00DC3C27" w:rsidP="00DC3C27">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spacing w:val="-6"/>
        </w:rPr>
        <w:t>"</w:t>
      </w:r>
      <w:r w:rsidRPr="00DB77E2">
        <w:rPr>
          <w:rFonts w:ascii="GHEA Grapalat" w:hAnsi="GHEA Grapalat"/>
          <w:b/>
        </w:rPr>
        <w:t xml:space="preserve"> </w:t>
      </w:r>
      <w:r>
        <w:rPr>
          <w:rFonts w:ascii="GHEA Grapalat" w:hAnsi="GHEA Grapalat"/>
          <w:b/>
        </w:rPr>
        <w:t>EQ-GHTsDzB-</w:t>
      </w:r>
      <w:r w:rsidR="00AA28AF">
        <w:rPr>
          <w:rFonts w:ascii="GHEA Grapalat" w:hAnsi="GHEA Grapalat"/>
          <w:b/>
        </w:rPr>
        <w:t>24/115</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8298F6C" w14:textId="77777777" w:rsidR="00DC3C27" w:rsidRPr="008842CE" w:rsidRDefault="00DC3C27" w:rsidP="00DC3C27">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2D6FE812" w14:textId="77777777" w:rsidR="00DC3C27" w:rsidRPr="009044F1" w:rsidRDefault="00DC3C27" w:rsidP="00DC3C27">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926B91B" w14:textId="77777777" w:rsidR="00DC3C27" w:rsidRPr="009044F1" w:rsidRDefault="00DC3C27" w:rsidP="00DC3C27">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1D980DFD" w14:textId="77777777" w:rsidR="00DC3C27" w:rsidRDefault="00DC3C27" w:rsidP="00DC3C27">
      <w:pPr>
        <w:widowControl w:val="0"/>
        <w:spacing w:after="160"/>
        <w:jc w:val="right"/>
        <w:rPr>
          <w:rFonts w:ascii="GHEA Grapalat" w:hAnsi="GHEA Grapalat"/>
        </w:rPr>
      </w:pPr>
      <w:r w:rsidRPr="009044F1">
        <w:rPr>
          <w:rFonts w:ascii="GHEA Grapalat" w:hAnsi="GHEA Grapalat"/>
        </w:rPr>
        <w:t>драмов РА</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64"/>
      </w:tblGrid>
      <w:tr w:rsidR="00DC3C27" w:rsidRPr="007B2377" w14:paraId="53CCACDC" w14:textId="77777777" w:rsidTr="000D12C2">
        <w:trPr>
          <w:trHeight w:val="953"/>
          <w:jc w:val="center"/>
        </w:trPr>
        <w:tc>
          <w:tcPr>
            <w:tcW w:w="1136" w:type="dxa"/>
            <w:vMerge w:val="restart"/>
            <w:tcBorders>
              <w:top w:val="single" w:sz="4" w:space="0" w:color="auto"/>
              <w:left w:val="single" w:sz="4" w:space="0" w:color="auto"/>
              <w:right w:val="single" w:sz="4" w:space="0" w:color="auto"/>
            </w:tcBorders>
            <w:vAlign w:val="center"/>
          </w:tcPr>
          <w:p w14:paraId="6D5D59D5" w14:textId="77777777" w:rsidR="00DC3C27" w:rsidRPr="008F0310" w:rsidRDefault="00DC3C27" w:rsidP="000D12C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314C1FB0" w14:textId="77777777" w:rsidR="00DC3C27" w:rsidRPr="00405923" w:rsidRDefault="00DC3C27" w:rsidP="000D12C2">
            <w:pPr>
              <w:rPr>
                <w:rFonts w:ascii="GHEA Grapalat" w:hAnsi="GHEA Grapalat" w:cs="Arial"/>
                <w:sz w:val="20"/>
                <w:szCs w:val="20"/>
                <w:highlight w:val="yellow"/>
                <w:lang w:val="es-ES"/>
              </w:rPr>
            </w:pPr>
            <w:proofErr w:type="spellStart"/>
            <w:r w:rsidRPr="00940361">
              <w:rPr>
                <w:rFonts w:ascii="GHEA Grapalat" w:hAnsi="GHEA Grapalat" w:cs="Arial"/>
                <w:sz w:val="20"/>
                <w:szCs w:val="20"/>
                <w:lang w:val="es-ES"/>
              </w:rPr>
              <w:t>Текущие</w:t>
            </w:r>
            <w:proofErr w:type="spellEnd"/>
            <w:r w:rsidRPr="00940361">
              <w:rPr>
                <w:rFonts w:ascii="GHEA Grapalat" w:hAnsi="GHEA Grapalat" w:cs="Arial"/>
                <w:sz w:val="20"/>
                <w:szCs w:val="20"/>
                <w:lang w:val="es-ES"/>
              </w:rPr>
              <w:t xml:space="preserve"> </w:t>
            </w:r>
            <w:r>
              <w:rPr>
                <w:rFonts w:ascii="GHEA Grapalat" w:hAnsi="GHEA Grapalat" w:cs="Arial"/>
                <w:sz w:val="20"/>
                <w:szCs w:val="20"/>
              </w:rPr>
              <w:t>услуги</w:t>
            </w:r>
            <w:r w:rsidRPr="00940361">
              <w:rPr>
                <w:rFonts w:ascii="GHEA Grapalat" w:hAnsi="GHEA Grapalat" w:cs="Arial"/>
                <w:sz w:val="20"/>
                <w:szCs w:val="20"/>
                <w:lang w:val="es-ES"/>
              </w:rPr>
              <w:t xml:space="preserve">, </w:t>
            </w:r>
            <w:proofErr w:type="spellStart"/>
            <w:r w:rsidRPr="00940361">
              <w:rPr>
                <w:rFonts w:ascii="GHEA Grapalat" w:hAnsi="GHEA Grapalat" w:cs="Arial"/>
                <w:sz w:val="20"/>
                <w:szCs w:val="20"/>
                <w:lang w:val="es-ES"/>
              </w:rPr>
              <w:t>требующие</w:t>
            </w:r>
            <w:proofErr w:type="spellEnd"/>
            <w:r w:rsidRPr="00940361">
              <w:rPr>
                <w:rFonts w:ascii="GHEA Grapalat" w:hAnsi="GHEA Grapalat" w:cs="Arial"/>
                <w:sz w:val="20"/>
                <w:szCs w:val="20"/>
                <w:lang w:val="es-ES"/>
              </w:rPr>
              <w:t xml:space="preserve"> </w:t>
            </w:r>
            <w:proofErr w:type="spellStart"/>
            <w:r w:rsidRPr="00940361">
              <w:rPr>
                <w:rFonts w:ascii="GHEA Grapalat" w:hAnsi="GHEA Grapalat" w:cs="Arial"/>
                <w:sz w:val="20"/>
                <w:szCs w:val="20"/>
                <w:lang w:val="es-ES"/>
              </w:rPr>
              <w:t>срочного</w:t>
            </w:r>
            <w:proofErr w:type="spellEnd"/>
            <w:r w:rsidRPr="00940361">
              <w:rPr>
                <w:rFonts w:ascii="GHEA Grapalat" w:hAnsi="GHEA Grapalat" w:cs="Arial"/>
                <w:sz w:val="20"/>
                <w:szCs w:val="20"/>
                <w:lang w:val="es-ES"/>
              </w:rPr>
              <w:t xml:space="preserve"> </w:t>
            </w:r>
            <w:proofErr w:type="spellStart"/>
            <w:r w:rsidRPr="00940361">
              <w:rPr>
                <w:rFonts w:ascii="GHEA Grapalat" w:hAnsi="GHEA Grapalat" w:cs="Arial"/>
                <w:sz w:val="20"/>
                <w:szCs w:val="20"/>
                <w:lang w:val="es-ES"/>
              </w:rPr>
              <w:t>решения</w:t>
            </w:r>
            <w:proofErr w:type="spellEnd"/>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687E93" w14:textId="7D33BF85" w:rsidR="00DC3C27" w:rsidRPr="00B931A0" w:rsidRDefault="009905EE" w:rsidP="000D12C2">
            <w:pPr>
              <w:rPr>
                <w:rFonts w:ascii="GHEA Grapalat" w:hAnsi="GHEA Grapalat"/>
                <w:b/>
                <w:bCs/>
                <w:sz w:val="18"/>
                <w:szCs w:val="20"/>
                <w:lang w:val="hy-AM"/>
              </w:rPr>
            </w:pPr>
            <w:r w:rsidRPr="007B2377">
              <w:rPr>
                <w:rFonts w:ascii="GHEA Grapalat" w:hAnsi="GHEA Grapalat"/>
                <w:b/>
                <w:bCs/>
                <w:sz w:val="18"/>
                <w:szCs w:val="20"/>
                <w:lang w:val="hy-AM"/>
              </w:rPr>
              <w:t>**Если участник является плательщиком НДС, необходимо заполнить итоговую цену по максимальной цене единицы в процентах от средней суммы в графе НДС, если не в графе без НДС.</w:t>
            </w:r>
          </w:p>
        </w:tc>
      </w:tr>
      <w:tr w:rsidR="00DC3C27" w:rsidRPr="007B2377" w14:paraId="2991E2FE" w14:textId="77777777" w:rsidTr="000D12C2">
        <w:trPr>
          <w:trHeight w:val="20"/>
          <w:jc w:val="center"/>
        </w:trPr>
        <w:tc>
          <w:tcPr>
            <w:tcW w:w="1136" w:type="dxa"/>
            <w:vMerge/>
            <w:tcBorders>
              <w:top w:val="single" w:sz="4" w:space="0" w:color="auto"/>
              <w:left w:val="single" w:sz="4" w:space="0" w:color="auto"/>
              <w:right w:val="single" w:sz="4" w:space="0" w:color="auto"/>
            </w:tcBorders>
            <w:vAlign w:val="center"/>
          </w:tcPr>
          <w:p w14:paraId="6E105D7E" w14:textId="77777777" w:rsidR="00DC3C27" w:rsidRDefault="00DC3C27" w:rsidP="000D12C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04DFA85B" w14:textId="77777777" w:rsidR="00DC3C27" w:rsidRDefault="00DC3C27" w:rsidP="000D12C2">
            <w:pPr>
              <w:rPr>
                <w:rFonts w:ascii="GHEA Grapalat" w:hAnsi="GHEA Grapalat" w:cs="Arial"/>
                <w:sz w:val="20"/>
                <w:szCs w:val="20"/>
                <w:lang w:val="es-ES"/>
              </w:rPr>
            </w:pPr>
          </w:p>
        </w:tc>
        <w:tc>
          <w:tcPr>
            <w:tcW w:w="746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34A6F06" w14:textId="77777777" w:rsidR="00DC3C27" w:rsidRPr="00B931A0" w:rsidRDefault="00DC3C27" w:rsidP="000D12C2">
            <w:pPr>
              <w:jc w:val="center"/>
              <w:rPr>
                <w:rFonts w:ascii="GHEA Grapalat" w:hAnsi="GHEA Grapalat"/>
                <w:b/>
                <w:bCs/>
                <w:sz w:val="18"/>
                <w:szCs w:val="18"/>
                <w:lang w:val="hy-AM"/>
              </w:rPr>
            </w:pPr>
            <w:r w:rsidRPr="007B2377">
              <w:rPr>
                <w:rFonts w:ascii="GHEA Grapalat" w:hAnsi="GHEA Grapalat"/>
                <w:b/>
                <w:bCs/>
                <w:sz w:val="18"/>
                <w:szCs w:val="18"/>
                <w:lang w:val="hy-AM"/>
              </w:rPr>
              <w:t>Ценовое предложение, выраженное в процентах, должно быть представлено буквами и цифрами.</w:t>
            </w:r>
          </w:p>
        </w:tc>
      </w:tr>
      <w:tr w:rsidR="00DC3C27" w14:paraId="259D0634" w14:textId="77777777" w:rsidTr="000D12C2">
        <w:trPr>
          <w:trHeight w:val="20"/>
          <w:jc w:val="center"/>
        </w:trPr>
        <w:tc>
          <w:tcPr>
            <w:tcW w:w="1136" w:type="dxa"/>
            <w:vMerge/>
            <w:tcBorders>
              <w:top w:val="single" w:sz="4" w:space="0" w:color="auto"/>
              <w:left w:val="single" w:sz="4" w:space="0" w:color="auto"/>
              <w:right w:val="single" w:sz="4" w:space="0" w:color="auto"/>
            </w:tcBorders>
            <w:vAlign w:val="center"/>
          </w:tcPr>
          <w:p w14:paraId="5CBDEB62" w14:textId="77777777" w:rsidR="00DC3C27" w:rsidRDefault="00DC3C27" w:rsidP="000D12C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7CFC08E2" w14:textId="77777777" w:rsidR="00DC3C27" w:rsidRDefault="00DC3C27" w:rsidP="000D12C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6BEDB0B9" w14:textId="77777777" w:rsidR="00DC3C27" w:rsidRPr="007B2377" w:rsidRDefault="00DC3C27" w:rsidP="000D12C2">
            <w:pPr>
              <w:rPr>
                <w:rFonts w:ascii="GHEA Grapalat" w:hAnsi="GHEA Grapalat"/>
                <w:iCs/>
                <w:color w:val="000000"/>
                <w:sz w:val="18"/>
                <w:szCs w:val="18"/>
              </w:rPr>
            </w:pPr>
            <w:r w:rsidRPr="007B2377">
              <w:rPr>
                <w:rFonts w:ascii="GHEA Grapalat" w:hAnsi="GHEA Grapalat"/>
                <w:iCs/>
                <w:color w:val="000000"/>
                <w:sz w:val="18"/>
                <w:szCs w:val="18"/>
              </w:rPr>
              <w:t>Общая цена за единицу в процентах от средней общей максимальной цены</w:t>
            </w:r>
          </w:p>
          <w:p w14:paraId="18A19555" w14:textId="77777777" w:rsidR="00DC3C27" w:rsidRPr="005B0829" w:rsidRDefault="00DC3C27" w:rsidP="000D12C2">
            <w:pPr>
              <w:rPr>
                <w:rFonts w:ascii="GHEA Grapalat" w:hAnsi="GHEA Grapalat"/>
                <w:iCs/>
                <w:color w:val="000000"/>
                <w:sz w:val="18"/>
                <w:szCs w:val="18"/>
              </w:rPr>
            </w:pPr>
            <w:r w:rsidRPr="007B2377">
              <w:rPr>
                <w:rFonts w:ascii="GHEA Grapalat" w:hAnsi="GHEA Grapalat"/>
                <w:iCs/>
                <w:color w:val="000000"/>
                <w:sz w:val="18"/>
                <w:szCs w:val="18"/>
              </w:rPr>
              <w:t xml:space="preserve">  без НДС</w:t>
            </w:r>
          </w:p>
        </w:tc>
        <w:tc>
          <w:tcPr>
            <w:tcW w:w="1710" w:type="dxa"/>
            <w:tcBorders>
              <w:top w:val="single" w:sz="4" w:space="0" w:color="auto"/>
              <w:left w:val="single" w:sz="4" w:space="0" w:color="auto"/>
              <w:bottom w:val="single" w:sz="4" w:space="0" w:color="auto"/>
              <w:right w:val="single" w:sz="4" w:space="0" w:color="auto"/>
            </w:tcBorders>
            <w:vAlign w:val="center"/>
          </w:tcPr>
          <w:p w14:paraId="09EA958E" w14:textId="77777777" w:rsidR="00DC3C27" w:rsidRPr="00F3345F" w:rsidRDefault="00DC3C27" w:rsidP="000D12C2">
            <w:pPr>
              <w:jc w:val="center"/>
              <w:rPr>
                <w:rFonts w:ascii="GHEA Grapalat" w:hAnsi="GHEA Grapalat"/>
                <w:b/>
                <w:bCs/>
                <w:iCs/>
                <w:color w:val="000000"/>
                <w:sz w:val="18"/>
                <w:szCs w:val="18"/>
              </w:rPr>
            </w:pPr>
            <w:r w:rsidRPr="007B2377">
              <w:rPr>
                <w:rFonts w:ascii="GHEA Grapalat" w:hAnsi="GHEA Grapalat"/>
                <w:b/>
                <w:bCs/>
                <w:iCs/>
                <w:color w:val="000000"/>
                <w:sz w:val="18"/>
                <w:szCs w:val="18"/>
              </w:rPr>
              <w:t>без НДС %</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07781A7E" w14:textId="77777777" w:rsidR="00DC3C27" w:rsidRPr="000334AF" w:rsidRDefault="00DC3C27" w:rsidP="000D12C2">
            <w:pPr>
              <w:jc w:val="center"/>
              <w:rPr>
                <w:rFonts w:ascii="GHEA Grapalat" w:hAnsi="GHEA Grapalat"/>
                <w:lang w:val="hy-AM"/>
              </w:rPr>
            </w:pPr>
          </w:p>
        </w:tc>
      </w:tr>
      <w:tr w:rsidR="00DC3C27" w14:paraId="30CBB124" w14:textId="77777777" w:rsidTr="000D12C2">
        <w:trPr>
          <w:trHeight w:val="20"/>
          <w:jc w:val="center"/>
        </w:trPr>
        <w:tc>
          <w:tcPr>
            <w:tcW w:w="1136" w:type="dxa"/>
            <w:vMerge/>
            <w:tcBorders>
              <w:left w:val="single" w:sz="4" w:space="0" w:color="auto"/>
              <w:bottom w:val="single" w:sz="4" w:space="0" w:color="auto"/>
              <w:right w:val="single" w:sz="4" w:space="0" w:color="auto"/>
            </w:tcBorders>
            <w:vAlign w:val="center"/>
          </w:tcPr>
          <w:p w14:paraId="1403B5BC" w14:textId="77777777" w:rsidR="00DC3C27" w:rsidRPr="007320DA" w:rsidRDefault="00DC3C27" w:rsidP="000D12C2">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6D5FB3A7" w14:textId="77777777" w:rsidR="00DC3C27" w:rsidRDefault="00DC3C27" w:rsidP="000D12C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0B7BFD04" w14:textId="77777777" w:rsidR="00DC3C27" w:rsidRPr="007B2377" w:rsidRDefault="00DC3C27" w:rsidP="000D12C2">
            <w:pPr>
              <w:rPr>
                <w:rFonts w:ascii="GHEA Grapalat" w:hAnsi="GHEA Grapalat"/>
                <w:iCs/>
                <w:color w:val="000000"/>
                <w:sz w:val="18"/>
                <w:szCs w:val="18"/>
                <w:lang w:val="hy-AM"/>
              </w:rPr>
            </w:pPr>
            <w:r w:rsidRPr="007B2377">
              <w:rPr>
                <w:rFonts w:ascii="GHEA Grapalat" w:hAnsi="GHEA Grapalat"/>
                <w:iCs/>
                <w:color w:val="000000"/>
                <w:sz w:val="18"/>
                <w:szCs w:val="18"/>
                <w:lang w:val="hy-AM"/>
              </w:rPr>
              <w:t>Общая цена за единицу в процентах от средней общей максимальной цены</w:t>
            </w:r>
          </w:p>
          <w:p w14:paraId="2EA632EF" w14:textId="77777777" w:rsidR="00DC3C27" w:rsidRPr="00F3345F" w:rsidRDefault="00DC3C27" w:rsidP="000D12C2">
            <w:pPr>
              <w:rPr>
                <w:rFonts w:ascii="GHEA Grapalat" w:hAnsi="GHEA Grapalat"/>
                <w:b/>
                <w:bCs/>
                <w:iCs/>
                <w:color w:val="000000"/>
                <w:sz w:val="18"/>
                <w:szCs w:val="18"/>
                <w:lang w:val="hy-AM"/>
              </w:rPr>
            </w:pPr>
            <w:r w:rsidRPr="007B2377">
              <w:rPr>
                <w:rFonts w:ascii="GHEA Grapalat" w:hAnsi="GHEA Grapalat"/>
                <w:iCs/>
                <w:color w:val="000000"/>
                <w:sz w:val="18"/>
                <w:szCs w:val="18"/>
                <w:lang w:val="hy-AM"/>
              </w:rPr>
              <w:t>с НДС</w:t>
            </w:r>
          </w:p>
        </w:tc>
        <w:tc>
          <w:tcPr>
            <w:tcW w:w="1710" w:type="dxa"/>
            <w:tcBorders>
              <w:top w:val="single" w:sz="4" w:space="0" w:color="auto"/>
              <w:left w:val="single" w:sz="4" w:space="0" w:color="auto"/>
              <w:bottom w:val="single" w:sz="4" w:space="0" w:color="auto"/>
              <w:right w:val="single" w:sz="4" w:space="0" w:color="auto"/>
            </w:tcBorders>
            <w:vAlign w:val="center"/>
          </w:tcPr>
          <w:p w14:paraId="38FCC24E" w14:textId="77777777" w:rsidR="00DC3C27" w:rsidRPr="00A554D4" w:rsidRDefault="00DC3C27" w:rsidP="000D12C2">
            <w:pPr>
              <w:jc w:val="center"/>
              <w:rPr>
                <w:rFonts w:ascii="GHEA Grapalat" w:hAnsi="GHEA Grapalat"/>
                <w:b/>
                <w:bCs/>
                <w:iCs/>
              </w:rPr>
            </w:pPr>
            <w:r w:rsidRPr="007B2377">
              <w:rPr>
                <w:rFonts w:ascii="GHEA Grapalat" w:hAnsi="GHEA Grapalat"/>
                <w:b/>
                <w:bCs/>
                <w:iCs/>
                <w:color w:val="000000"/>
                <w:sz w:val="18"/>
                <w:szCs w:val="18"/>
                <w:lang w:val="hy-AM"/>
              </w:rPr>
              <w:t>с НДС</w:t>
            </w:r>
            <w:r>
              <w:rPr>
                <w:rFonts w:ascii="GHEA Grapalat" w:hAnsi="GHEA Grapalat"/>
                <w:b/>
                <w:bCs/>
                <w:iCs/>
                <w:color w:val="000000"/>
                <w:sz w:val="18"/>
                <w:szCs w:val="18"/>
                <w:lang w:val="hy-AM"/>
              </w:rPr>
              <w:t xml:space="preserve">  </w:t>
            </w:r>
            <w:r w:rsidRPr="007B2377">
              <w:rPr>
                <w:rFonts w:ascii="GHEA Grapalat" w:hAnsi="GHEA Grapalat"/>
                <w:b/>
                <w:bCs/>
                <w:iCs/>
                <w:color w:val="000000"/>
                <w:sz w:val="18"/>
                <w:szCs w:val="18"/>
                <w:lang w:val="hy-AM"/>
              </w:rPr>
              <w:t>%</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53B70F1D" w14:textId="77777777" w:rsidR="00DC3C27" w:rsidRPr="000334AF" w:rsidRDefault="00DC3C27" w:rsidP="000D12C2">
            <w:pPr>
              <w:jc w:val="center"/>
              <w:rPr>
                <w:rFonts w:ascii="GHEA Grapalat" w:hAnsi="GHEA Grapalat"/>
                <w:lang w:val="hy-AM"/>
              </w:rPr>
            </w:pPr>
          </w:p>
        </w:tc>
      </w:tr>
    </w:tbl>
    <w:p w14:paraId="1157713F" w14:textId="77777777" w:rsidR="00DC3C27" w:rsidRDefault="00DC3C27" w:rsidP="00DC3C27">
      <w:pPr>
        <w:widowControl w:val="0"/>
        <w:jc w:val="both"/>
        <w:rPr>
          <w:rFonts w:ascii="GHEA Grapalat" w:hAnsi="GHEA Grapalat"/>
          <w:b/>
          <w:bCs/>
        </w:rPr>
      </w:pPr>
    </w:p>
    <w:p w14:paraId="71656559" w14:textId="77777777" w:rsidR="009905EE" w:rsidRPr="007B2377" w:rsidRDefault="009905EE" w:rsidP="009905EE">
      <w:pPr>
        <w:widowControl w:val="0"/>
        <w:jc w:val="both"/>
        <w:rPr>
          <w:rFonts w:ascii="GHEA Grapalat" w:hAnsi="GHEA Grapalat"/>
          <w:b/>
          <w:bCs/>
        </w:rPr>
      </w:pPr>
      <w:r w:rsidRPr="007B2377">
        <w:rPr>
          <w:rFonts w:ascii="GHEA Grapalat" w:hAnsi="GHEA Grapalat"/>
          <w:b/>
          <w:bCs/>
        </w:rPr>
        <w:t>** ЕСЛИ УЧАСТНИК ЯВЛЯЕТСЯ ПЛАТЕЛЬЩИКОМ НДС, НЕОБХОДИМО ЗАПОЛНИТЬ ОБЩУЮ ЦЕНУ В ПРОЦЕНТАХ ОТ МАКСИМАЛЬНОЙ ЦЕНЫ ЕДИНИЦЫ В КОЛОНКЕ «НДС»</w:t>
      </w:r>
    </w:p>
    <w:p w14:paraId="59EE08BB" w14:textId="77777777" w:rsidR="009905EE" w:rsidRPr="007B2377" w:rsidRDefault="009905EE" w:rsidP="009905EE">
      <w:pPr>
        <w:widowControl w:val="0"/>
        <w:jc w:val="both"/>
        <w:rPr>
          <w:rFonts w:ascii="GHEA Grapalat" w:hAnsi="GHEA Grapalat"/>
          <w:b/>
          <w:bCs/>
        </w:rPr>
      </w:pPr>
      <w:r w:rsidRPr="007B2377">
        <w:rPr>
          <w:rFonts w:ascii="GHEA Grapalat" w:hAnsi="GHEA Grapalat"/>
          <w:b/>
          <w:bCs/>
        </w:rPr>
        <w:t xml:space="preserve">  ЕСЛИ НЕ БЕЗ "НДС В КОЛОННЕ".</w:t>
      </w:r>
    </w:p>
    <w:p w14:paraId="1BD1E273" w14:textId="77777777" w:rsidR="009905EE" w:rsidRDefault="009905EE" w:rsidP="009905EE">
      <w:pPr>
        <w:widowControl w:val="0"/>
        <w:spacing w:after="160"/>
        <w:jc w:val="right"/>
        <w:rPr>
          <w:rFonts w:ascii="GHEA Grapalat" w:hAnsi="GHEA Grapalat"/>
        </w:rPr>
      </w:pPr>
    </w:p>
    <w:p w14:paraId="5DE91A8F" w14:textId="77777777" w:rsidR="009905EE" w:rsidRPr="007B2377" w:rsidRDefault="009905EE" w:rsidP="009905EE">
      <w:pPr>
        <w:widowControl w:val="0"/>
        <w:spacing w:after="160"/>
        <w:rPr>
          <w:rFonts w:ascii="GHEA Grapalat" w:hAnsi="GHEA Grapalat"/>
          <w:b/>
          <w:bCs/>
        </w:rPr>
      </w:pPr>
      <w:r w:rsidRPr="007B2377">
        <w:rPr>
          <w:rFonts w:ascii="GHEA Grapalat" w:hAnsi="GHEA Grapalat"/>
          <w:b/>
          <w:bCs/>
        </w:rPr>
        <w:t>***ЦЕННОЕ ПРЕДЛОЖЕНИЕ ДОЛЖНО БЫТЬ ПРЕДСТАВЛЕНО В ПРОЦЕНТНОМ ВЫРАЖЕНИИ</w:t>
      </w:r>
    </w:p>
    <w:p w14:paraId="4CAE06DF" w14:textId="77777777" w:rsidR="00DC3C27" w:rsidRPr="00DD2B43" w:rsidRDefault="00DC3C27" w:rsidP="00DC3C2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B4A6B35" w14:textId="77777777" w:rsidR="00DC3C27" w:rsidRPr="00567D3B" w:rsidRDefault="00DC3C27" w:rsidP="00DC3C27">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00FFB410" w14:textId="77777777" w:rsidR="00DC3C27" w:rsidRPr="00D3436F" w:rsidRDefault="00DC3C27" w:rsidP="00DC3C27">
      <w:pPr>
        <w:widowControl w:val="0"/>
        <w:spacing w:after="160"/>
        <w:jc w:val="both"/>
        <w:rPr>
          <w:rFonts w:ascii="GHEA Grapalat" w:hAnsi="GHEA Grapalat"/>
          <w:lang w:val="es-ES"/>
        </w:rPr>
      </w:pPr>
    </w:p>
    <w:p w14:paraId="6CAB7B30" w14:textId="77777777" w:rsidR="00DC3C27" w:rsidRPr="000F6C24" w:rsidRDefault="00DC3C27" w:rsidP="00DC3C27">
      <w:pPr>
        <w:widowControl w:val="0"/>
        <w:spacing w:after="160"/>
        <w:jc w:val="right"/>
        <w:rPr>
          <w:rFonts w:ascii="GHEA Grapalat" w:hAnsi="GHEA Grapalat"/>
        </w:rPr>
      </w:pPr>
      <w:r w:rsidRPr="009044F1">
        <w:rPr>
          <w:rFonts w:ascii="GHEA Grapalat" w:hAnsi="GHEA Grapalat"/>
        </w:rPr>
        <w:t>М. П.</w:t>
      </w:r>
    </w:p>
    <w:p w14:paraId="09A1D52E" w14:textId="77777777" w:rsidR="00DC3C27" w:rsidRDefault="00DC3C27" w:rsidP="00DC3C27">
      <w:pPr>
        <w:rPr>
          <w:rFonts w:ascii="GHEA Grapalat" w:hAnsi="GHEA Grapalat"/>
          <w:b/>
        </w:rPr>
      </w:pPr>
      <w:r>
        <w:rPr>
          <w:rFonts w:ascii="GHEA Grapalat" w:hAnsi="GHEA Grapalat"/>
          <w:b/>
        </w:rPr>
        <w:br w:type="page"/>
      </w:r>
    </w:p>
    <w:p w14:paraId="795D59DA" w14:textId="77777777" w:rsidR="008B42EB" w:rsidRDefault="008B42EB" w:rsidP="00DC3C27">
      <w:pPr>
        <w:widowControl w:val="0"/>
        <w:contextualSpacing/>
        <w:jc w:val="right"/>
        <w:rPr>
          <w:rFonts w:ascii="GHEA Grapalat" w:hAnsi="GHEA Grapalat"/>
          <w:b/>
          <w:i/>
          <w:sz w:val="22"/>
          <w:szCs w:val="22"/>
          <w:lang w:val="hy-AM"/>
        </w:rPr>
      </w:pPr>
    </w:p>
    <w:p w14:paraId="32C282F1" w14:textId="6B3207AD" w:rsidR="00DC3C27" w:rsidRPr="00503411" w:rsidRDefault="00DC3C27" w:rsidP="00DC3C27">
      <w:pPr>
        <w:widowControl w:val="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Pr="00503411">
        <w:rPr>
          <w:rFonts w:ascii="GHEA Grapalat" w:hAnsi="GHEA Grapalat"/>
          <w:b/>
          <w:i/>
          <w:sz w:val="22"/>
          <w:szCs w:val="22"/>
        </w:rPr>
        <w:t>2</w:t>
      </w:r>
    </w:p>
    <w:p w14:paraId="6B26385B" w14:textId="12B0BA87" w:rsidR="00DC3C27" w:rsidRPr="00302A3A" w:rsidRDefault="00DC3C27" w:rsidP="00DC3C27">
      <w:pPr>
        <w:widowControl w:val="0"/>
        <w:contextualSpacing/>
        <w:jc w:val="right"/>
        <w:rPr>
          <w:rFonts w:ascii="GHEA Grapalat" w:hAnsi="GHEA Grapalat" w:cs="GHEA Grapalat"/>
          <w:b/>
          <w:i/>
          <w:sz w:val="22"/>
          <w:szCs w:val="22"/>
        </w:rPr>
      </w:pPr>
      <w:r w:rsidRPr="00302A3A">
        <w:rPr>
          <w:rFonts w:ascii="GHEA Grapalat" w:hAnsi="GHEA Grapalat"/>
          <w:b/>
          <w:i/>
          <w:sz w:val="22"/>
          <w:szCs w:val="22"/>
        </w:rPr>
        <w:t xml:space="preserve">к Приглашению на </w:t>
      </w:r>
      <w:r>
        <w:rPr>
          <w:rFonts w:ascii="GHEA Grapalat" w:hAnsi="GHEA Grapalat"/>
          <w:b/>
          <w:i/>
          <w:sz w:val="22"/>
          <w:szCs w:val="22"/>
        </w:rPr>
        <w:t>ЗАПРОС КОТИРОВОК</w:t>
      </w:r>
      <w:r w:rsidRPr="00302A3A">
        <w:rPr>
          <w:rFonts w:ascii="GHEA Grapalat" w:hAnsi="GHEA Grapalat" w:cs="GHEA Grapalat"/>
          <w:b/>
          <w:i/>
          <w:sz w:val="22"/>
          <w:szCs w:val="22"/>
        </w:rPr>
        <w:br/>
      </w:r>
      <w:r w:rsidRPr="00302A3A">
        <w:rPr>
          <w:rFonts w:ascii="GHEA Grapalat" w:hAnsi="GHEA Grapalat"/>
          <w:b/>
          <w:i/>
          <w:sz w:val="22"/>
          <w:szCs w:val="22"/>
        </w:rPr>
        <w:t>под кодом "</w:t>
      </w:r>
      <w:r>
        <w:rPr>
          <w:rFonts w:ascii="GHEA Grapalat" w:hAnsi="GHEA Grapalat"/>
          <w:b/>
          <w:i/>
          <w:sz w:val="22"/>
          <w:szCs w:val="22"/>
        </w:rPr>
        <w:t>EQ-GHTsDzB-</w:t>
      </w:r>
      <w:r w:rsidR="00AA28AF">
        <w:rPr>
          <w:rFonts w:ascii="GHEA Grapalat" w:hAnsi="GHEA Grapalat"/>
          <w:b/>
          <w:i/>
          <w:sz w:val="22"/>
          <w:szCs w:val="22"/>
        </w:rPr>
        <w:t>24/115</w:t>
      </w:r>
      <w:r w:rsidRPr="00302A3A">
        <w:rPr>
          <w:rFonts w:ascii="GHEA Grapalat" w:hAnsi="GHEA Grapalat"/>
          <w:b/>
          <w:i/>
          <w:sz w:val="22"/>
          <w:szCs w:val="22"/>
        </w:rPr>
        <w:t>"</w:t>
      </w:r>
      <w:r w:rsidRPr="00302A3A">
        <w:rPr>
          <w:rStyle w:val="FootnoteReference"/>
          <w:rFonts w:ascii="GHEA Grapalat" w:hAnsi="GHEA Grapalat"/>
          <w:b/>
          <w:i/>
          <w:sz w:val="22"/>
          <w:szCs w:val="22"/>
        </w:rPr>
        <w:footnoteReference w:customMarkFollows="1" w:id="10"/>
        <w:t>*</w:t>
      </w:r>
    </w:p>
    <w:p w14:paraId="344CEEF9" w14:textId="77777777" w:rsidR="00DC3C27" w:rsidRPr="00B138F3" w:rsidRDefault="00DC3C27" w:rsidP="00DC3C27">
      <w:pPr>
        <w:widowControl w:val="0"/>
        <w:jc w:val="center"/>
        <w:rPr>
          <w:rFonts w:ascii="GHEA Grapalat" w:hAnsi="GHEA Grapalat"/>
          <w:b/>
          <w:sz w:val="22"/>
          <w:szCs w:val="22"/>
        </w:rPr>
      </w:pPr>
    </w:p>
    <w:p w14:paraId="0678A04D" w14:textId="77777777" w:rsidR="00DC3C27" w:rsidRPr="00B138F3" w:rsidRDefault="00DC3C27" w:rsidP="00DC3C27">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CAA5548" w14:textId="77777777" w:rsidR="00DC3C27" w:rsidRPr="00B138F3" w:rsidRDefault="00DC3C27" w:rsidP="00DC3C27">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DC3C27" w:rsidRPr="00B138F3" w14:paraId="40CDC0BF" w14:textId="77777777" w:rsidTr="000D12C2">
        <w:tc>
          <w:tcPr>
            <w:tcW w:w="4786" w:type="dxa"/>
          </w:tcPr>
          <w:p w14:paraId="0D96848D" w14:textId="77777777" w:rsidR="00DC3C27" w:rsidRPr="00B138F3" w:rsidRDefault="00DC3C27" w:rsidP="000D12C2">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6267BD15" w14:textId="77777777" w:rsidR="00DC3C27" w:rsidRPr="00B138F3" w:rsidRDefault="00DC3C27" w:rsidP="000D12C2">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14:paraId="30682B5E" w14:textId="77777777" w:rsidR="00DC3C27" w:rsidRPr="00B138F3" w:rsidRDefault="00DC3C27" w:rsidP="00DC3C27">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7546FAB" w14:textId="77777777" w:rsidR="00DC3C27" w:rsidRPr="00B138F3" w:rsidRDefault="00DC3C27" w:rsidP="00DC3C27">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D4CC7A3" w14:textId="77777777" w:rsidR="00DC3C27" w:rsidRPr="00B138F3" w:rsidRDefault="00DC3C27" w:rsidP="00DC3C27">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3593B439" w14:textId="77777777" w:rsidR="00DC3C27" w:rsidRPr="00B138F3" w:rsidRDefault="00DC3C27" w:rsidP="00DC3C27">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E75B9DB" w14:textId="77777777" w:rsidR="00DC3C27" w:rsidRPr="00B138F3" w:rsidRDefault="00DC3C27" w:rsidP="00DC3C27">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5680DE2" w14:textId="77777777" w:rsidR="00DC3C27" w:rsidRPr="00B138F3" w:rsidRDefault="00DC3C27" w:rsidP="00DC3C27">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3E94C61" w14:textId="77777777" w:rsidR="00DC3C27" w:rsidRPr="00B138F3" w:rsidRDefault="00DC3C27" w:rsidP="00DC3C27">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823DE56" w14:textId="77777777" w:rsidR="00DC3C27" w:rsidRPr="00B138F3" w:rsidRDefault="00DC3C27" w:rsidP="00DC3C27">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03154C75" w14:textId="77777777" w:rsidR="00DC3C27" w:rsidRPr="00B138F3" w:rsidRDefault="00DC3C27" w:rsidP="00DC3C27">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6322D55B" w14:textId="77777777" w:rsidR="00DC3C27" w:rsidRPr="00B138F3" w:rsidRDefault="00DC3C27" w:rsidP="00DC3C27">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A5FEE62"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D490CC7"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67C0CB4"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0002A22"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5D44E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22910C9"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C75B1B4"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A2F398F"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0BFF46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F0FB18A"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81AD5BA"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885E4D7"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3A8BC4A" w14:textId="77777777" w:rsidR="00DC3C27" w:rsidRPr="00B138F3" w:rsidRDefault="00DC3C27" w:rsidP="00DC3C27">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4B4C0E7E"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3FD4C6AC"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0D6989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3A8A61C" w14:textId="77777777" w:rsidR="00DC3C27" w:rsidRPr="00B138F3" w:rsidDel="00A13215"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7F93E11"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FCEC700" w14:textId="77777777" w:rsidR="00DC3C27" w:rsidRPr="00B138F3" w:rsidRDefault="00DC3C27" w:rsidP="00DC3C27">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4AB52703"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14:paraId="22A67A07" w14:textId="77777777" w:rsidR="00DC3C27" w:rsidRPr="00B138F3" w:rsidRDefault="00DC3C27" w:rsidP="00DC3C2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7A43382"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14:paraId="215901AF" w14:textId="77777777" w:rsidR="00DC3C27" w:rsidRPr="00B138F3" w:rsidRDefault="00DC3C27" w:rsidP="00DC3C2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EA248EC"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2D48855" w14:textId="77777777" w:rsidR="00DC3C27" w:rsidRDefault="00DC3C27" w:rsidP="00DC3C27">
      <w:pPr>
        <w:widowControl w:val="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E7F15CD" w14:textId="77777777" w:rsidR="00DC3C27" w:rsidRPr="003A1A43" w:rsidRDefault="00DC3C27" w:rsidP="00DC3C27">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14:paraId="3C7402AF" w14:textId="77777777" w:rsidR="00DC3C27" w:rsidRPr="003A1A43" w:rsidRDefault="00DC3C27" w:rsidP="00DC3C27">
      <w:pPr>
        <w:widowControl w:val="0"/>
        <w:jc w:val="both"/>
        <w:rPr>
          <w:rFonts w:ascii="GHEA Grapalat" w:hAnsi="GHEA Grapalat"/>
          <w:sz w:val="22"/>
          <w:szCs w:val="22"/>
        </w:rPr>
      </w:pPr>
    </w:p>
    <w:p w14:paraId="4997C9AB" w14:textId="77777777" w:rsidR="00DC3C27" w:rsidRPr="003A1A43" w:rsidRDefault="00DC3C27" w:rsidP="00DC3C27">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5F2073A5" w14:textId="77777777" w:rsidR="00DC3C27" w:rsidRPr="00EF0787" w:rsidRDefault="00DC3C27" w:rsidP="00DC3C27">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Pr="0038674A">
        <w:rPr>
          <w:rFonts w:ascii="GHEA Grapalat" w:hAnsi="GHEA Grapalat"/>
          <w:sz w:val="22"/>
          <w:szCs w:val="22"/>
          <w:vertAlign w:val="superscript"/>
        </w:rPr>
        <w:t xml:space="preserve"> </w:t>
      </w:r>
      <w:r>
        <w:rPr>
          <w:rFonts w:ascii="GHEA Grapalat" w:hAnsi="GHEA Grapalat"/>
          <w:sz w:val="22"/>
          <w:szCs w:val="22"/>
          <w:vertAlign w:val="superscript"/>
        </w:rPr>
        <w:t>компании</w:t>
      </w:r>
    </w:p>
    <w:p w14:paraId="7B016890" w14:textId="77777777" w:rsidR="00DC3C27" w:rsidRPr="003A1A43" w:rsidRDefault="00DC3C27" w:rsidP="00DC3C27">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00156489" w14:textId="77777777" w:rsidR="00DC3C27" w:rsidRPr="00B138F3" w:rsidRDefault="00DC3C27" w:rsidP="00DC3C27">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Pr="003A1A43">
        <w:rPr>
          <w:rFonts w:ascii="GHEA Grapalat" w:hAnsi="GHEA Grapalat"/>
          <w:sz w:val="22"/>
          <w:szCs w:val="22"/>
          <w:vertAlign w:val="superscript"/>
        </w:rPr>
        <w:t xml:space="preserve"> директора компании</w:t>
      </w:r>
    </w:p>
    <w:p w14:paraId="4FBE97F0" w14:textId="77777777" w:rsidR="00DC3C27" w:rsidRPr="00830700" w:rsidRDefault="00DC3C27" w:rsidP="00DC3C27">
      <w:pPr>
        <w:widowControl w:val="0"/>
        <w:rPr>
          <w:rFonts w:ascii="GHEA Grapalat" w:hAnsi="GHEA Grapalat"/>
          <w:sz w:val="22"/>
          <w:szCs w:val="22"/>
          <w:vertAlign w:val="superscript"/>
        </w:rPr>
      </w:pPr>
    </w:p>
    <w:p w14:paraId="5DD7A68F" w14:textId="77777777" w:rsidR="00DC3C27" w:rsidRPr="006F01C7" w:rsidRDefault="00DC3C27" w:rsidP="00DC3C27">
      <w:pPr>
        <w:widowControl w:val="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14:paraId="351D914B" w14:textId="77777777" w:rsidR="00DC3C27" w:rsidRPr="006F01C7" w:rsidRDefault="00DC3C27" w:rsidP="00DC3C27">
      <w:pPr>
        <w:widowControl w:val="0"/>
        <w:jc w:val="both"/>
        <w:rPr>
          <w:rFonts w:ascii="GHEA Grapalat" w:hAnsi="GHEA Grapalat"/>
          <w:sz w:val="22"/>
          <w:szCs w:val="22"/>
        </w:rPr>
      </w:pPr>
    </w:p>
    <w:p w14:paraId="4A5BBFD0" w14:textId="77777777" w:rsidR="00DC3C27" w:rsidRPr="006F01C7" w:rsidRDefault="00DC3C27" w:rsidP="00DC3C27">
      <w:pPr>
        <w:widowControl w:val="0"/>
        <w:jc w:val="both"/>
        <w:rPr>
          <w:rFonts w:ascii="GHEA Grapalat" w:hAnsi="GHEA Grapalat"/>
          <w:sz w:val="22"/>
          <w:szCs w:val="22"/>
        </w:rPr>
      </w:pPr>
    </w:p>
    <w:p w14:paraId="3CDA7909" w14:textId="77777777" w:rsidR="00DC3C27" w:rsidRPr="00B138F3" w:rsidRDefault="00DC3C27" w:rsidP="00DC3C27">
      <w:pPr>
        <w:widowControl w:val="0"/>
        <w:rPr>
          <w:rFonts w:ascii="GHEA Grapalat" w:hAnsi="GHEA Grapalat"/>
          <w:sz w:val="22"/>
          <w:szCs w:val="22"/>
        </w:rPr>
      </w:pPr>
    </w:p>
    <w:p w14:paraId="24622C62" w14:textId="77777777" w:rsidR="00DC3C27" w:rsidRPr="00B138F3" w:rsidRDefault="00DC3C27" w:rsidP="00DC3C27">
      <w:pPr>
        <w:widowControl w:val="0"/>
        <w:ind w:right="4250"/>
        <w:jc w:val="center"/>
        <w:rPr>
          <w:rFonts w:ascii="GHEA Grapalat" w:hAnsi="GHEA Grapalat"/>
          <w:sz w:val="22"/>
          <w:szCs w:val="22"/>
          <w:vertAlign w:val="superscript"/>
        </w:rPr>
      </w:pPr>
    </w:p>
    <w:p w14:paraId="654D6478" w14:textId="77777777" w:rsidR="00DC3C27" w:rsidRPr="000211F4" w:rsidRDefault="00DC3C27" w:rsidP="00DC3C27">
      <w:pPr>
        <w:widowControl w:val="0"/>
        <w:jc w:val="right"/>
        <w:rPr>
          <w:rFonts w:ascii="GHEA Grapalat" w:hAnsi="GHEA Grapalat"/>
          <w:sz w:val="22"/>
          <w:szCs w:val="22"/>
        </w:rPr>
      </w:pPr>
    </w:p>
    <w:p w14:paraId="65144AA0" w14:textId="77777777" w:rsidR="00DC3C27" w:rsidRPr="000211F4" w:rsidRDefault="00DC3C27" w:rsidP="00DC3C27">
      <w:pPr>
        <w:widowControl w:val="0"/>
        <w:jc w:val="right"/>
        <w:rPr>
          <w:rFonts w:ascii="GHEA Grapalat" w:hAnsi="GHEA Grapalat"/>
          <w:sz w:val="22"/>
          <w:szCs w:val="22"/>
        </w:rPr>
      </w:pPr>
    </w:p>
    <w:p w14:paraId="567FBFB4" w14:textId="77777777" w:rsidR="00DC3C27" w:rsidRPr="00B138F3" w:rsidRDefault="00DC3C27" w:rsidP="00DC3C27">
      <w:pPr>
        <w:widowControl w:val="0"/>
        <w:jc w:val="both"/>
        <w:rPr>
          <w:rFonts w:ascii="GHEA Grapalat" w:hAnsi="GHEA Grapalat"/>
          <w:sz w:val="22"/>
          <w:szCs w:val="22"/>
        </w:rPr>
      </w:pPr>
    </w:p>
    <w:p w14:paraId="7DEA4596" w14:textId="77777777" w:rsidR="00DC3C27" w:rsidRPr="00B138F3" w:rsidRDefault="00DC3C27" w:rsidP="00DC3C27">
      <w:pPr>
        <w:widowControl w:val="0"/>
        <w:jc w:val="both"/>
        <w:rPr>
          <w:rFonts w:ascii="GHEA Grapalat" w:hAnsi="GHEA Grapalat"/>
          <w:sz w:val="22"/>
          <w:szCs w:val="22"/>
        </w:rPr>
      </w:pPr>
    </w:p>
    <w:p w14:paraId="1F7C8C99" w14:textId="77777777" w:rsidR="00DC3C27" w:rsidRPr="00B138F3" w:rsidRDefault="00DC3C27" w:rsidP="00DC3C27">
      <w:pPr>
        <w:rPr>
          <w:sz w:val="22"/>
          <w:szCs w:val="22"/>
        </w:rPr>
      </w:pPr>
    </w:p>
    <w:p w14:paraId="082A7BDD" w14:textId="77777777" w:rsidR="00DC3C27" w:rsidRPr="00B138F3" w:rsidRDefault="00DC3C27" w:rsidP="00DC3C27">
      <w:pPr>
        <w:widowControl w:val="0"/>
        <w:ind w:left="567" w:right="565"/>
        <w:jc w:val="both"/>
        <w:rPr>
          <w:rFonts w:ascii="GHEA Grapalat" w:hAnsi="GHEA Grapalat"/>
          <w:sz w:val="22"/>
          <w:szCs w:val="22"/>
        </w:rPr>
      </w:pPr>
    </w:p>
    <w:p w14:paraId="60DE7C30" w14:textId="77777777" w:rsidR="00DC3C27" w:rsidRPr="00B138F3" w:rsidRDefault="00DC3C27" w:rsidP="00DC3C27">
      <w:pPr>
        <w:widowControl w:val="0"/>
        <w:ind w:left="567" w:right="565"/>
        <w:jc w:val="center"/>
        <w:rPr>
          <w:rFonts w:ascii="GHEA Grapalat" w:hAnsi="GHEA Grapalat"/>
          <w:b/>
          <w:sz w:val="22"/>
          <w:szCs w:val="22"/>
        </w:rPr>
      </w:pPr>
    </w:p>
    <w:p w14:paraId="524F3266" w14:textId="77777777" w:rsidR="00DC3C27" w:rsidRPr="00B138F3" w:rsidRDefault="00DC3C27" w:rsidP="00DC3C27">
      <w:pPr>
        <w:widowControl w:val="0"/>
        <w:ind w:left="567" w:right="565"/>
        <w:jc w:val="center"/>
        <w:rPr>
          <w:rFonts w:ascii="GHEA Grapalat" w:hAnsi="GHEA Grapalat"/>
          <w:b/>
          <w:sz w:val="22"/>
          <w:szCs w:val="22"/>
        </w:rPr>
      </w:pPr>
    </w:p>
    <w:p w14:paraId="434D61A6" w14:textId="77777777" w:rsidR="00DC3C27" w:rsidRPr="00B138F3" w:rsidRDefault="00DC3C27" w:rsidP="00DC3C27">
      <w:pPr>
        <w:widowControl w:val="0"/>
        <w:ind w:left="567" w:right="565"/>
        <w:jc w:val="center"/>
        <w:rPr>
          <w:rFonts w:ascii="GHEA Grapalat" w:hAnsi="GHEA Grapalat"/>
          <w:b/>
          <w:sz w:val="22"/>
          <w:szCs w:val="22"/>
        </w:rPr>
      </w:pPr>
    </w:p>
    <w:p w14:paraId="0AA7FB0B" w14:textId="77777777" w:rsidR="00DC3C27" w:rsidRPr="00B138F3" w:rsidRDefault="00DC3C27" w:rsidP="00DC3C27">
      <w:pPr>
        <w:widowControl w:val="0"/>
        <w:ind w:left="567" w:right="565"/>
        <w:jc w:val="center"/>
        <w:rPr>
          <w:rFonts w:ascii="GHEA Grapalat" w:hAnsi="GHEA Grapalat"/>
          <w:b/>
          <w:sz w:val="22"/>
          <w:szCs w:val="22"/>
        </w:rPr>
      </w:pPr>
    </w:p>
    <w:p w14:paraId="74627F32" w14:textId="77777777" w:rsidR="00DC3C27" w:rsidRDefault="00DC3C27" w:rsidP="00DC3C27">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C3C27" w:rsidRPr="00B138F3" w14:paraId="5209968E"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B68499" w14:textId="77777777" w:rsidR="00DC3C27" w:rsidRPr="00B138F3" w:rsidRDefault="00DC3C27" w:rsidP="000D12C2">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C3C27" w:rsidRPr="00B138F3" w14:paraId="71180577"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1AF89" w14:textId="77777777" w:rsidR="00DC3C27" w:rsidRPr="00B138F3" w:rsidRDefault="00DC3C27" w:rsidP="000D12C2">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C3C27" w:rsidRPr="00B138F3" w14:paraId="4981D8D5" w14:textId="77777777" w:rsidTr="000D12C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96993F" w14:textId="77777777" w:rsidR="00DC3C27" w:rsidRPr="00B138F3" w:rsidRDefault="00DC3C27" w:rsidP="000D12C2">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C3C27" w:rsidRPr="00B138F3" w14:paraId="5B7179F8" w14:textId="77777777" w:rsidTr="000D12C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8402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C3C27" w:rsidRPr="00B138F3" w14:paraId="46D2659A"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61179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C3C27" w:rsidRPr="00B138F3" w14:paraId="1775F334"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90A0D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C3C27" w:rsidRPr="00B138F3" w14:paraId="49C4D300"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FFC8B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C3C27" w:rsidRPr="00B138F3" w14:paraId="00419F91"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DF86C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3C27" w:rsidRPr="00B138F3" w14:paraId="56F477D1"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31E0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DC3C27" w:rsidRPr="00B138F3" w14:paraId="17BF8CB3"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A583D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C3C27" w:rsidRPr="00B138F3" w14:paraId="5BECABD7" w14:textId="77777777" w:rsidTr="000D12C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856E7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DC3C27" w:rsidRPr="00B138F3" w14:paraId="2BC21090"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894FA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DC3C27" w:rsidRPr="00B138F3" w14:paraId="23C6B377"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023C0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DC3C27" w:rsidRPr="00B138F3" w14:paraId="539324AF"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F8F8F"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C3C27" w:rsidRPr="00B138F3" w14:paraId="6266D1BA"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F32F3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C3C27" w:rsidRPr="00B138F3" w14:paraId="231665C3"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8C5B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C3C27" w:rsidRPr="00B138F3" w14:paraId="23007869"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AA09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DC3C27" w:rsidRPr="00B138F3" w14:paraId="0A6A5F1C" w14:textId="77777777" w:rsidTr="000D12C2">
        <w:trPr>
          <w:trHeight w:val="424"/>
        </w:trPr>
        <w:tc>
          <w:tcPr>
            <w:tcW w:w="10980" w:type="dxa"/>
            <w:gridSpan w:val="2"/>
            <w:tcBorders>
              <w:top w:val="single" w:sz="4" w:space="0" w:color="auto"/>
              <w:left w:val="single" w:sz="4" w:space="0" w:color="auto"/>
              <w:right w:val="single" w:sz="4" w:space="0" w:color="000000"/>
            </w:tcBorders>
            <w:noWrap/>
            <w:vAlign w:val="bottom"/>
          </w:tcPr>
          <w:p w14:paraId="641811A9"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C3C27" w:rsidRPr="00B138F3" w14:paraId="069894E1"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CF591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C3C27" w:rsidRPr="00B138F3" w14:paraId="1FCCCCAB"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43BF4" w14:textId="77777777" w:rsidR="00DC3C27" w:rsidRPr="00B138F3" w:rsidRDefault="00DC3C27" w:rsidP="000D12C2">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C3C27" w:rsidRPr="00B138F3" w14:paraId="1EAAC423"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0ED48B79" w14:textId="77777777" w:rsidR="00DC3C27" w:rsidRPr="00B138F3" w:rsidRDefault="00DC3C27" w:rsidP="000D12C2">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AF76226" w14:textId="77777777" w:rsidR="00DC3C27" w:rsidRPr="00B138F3" w:rsidRDefault="00DC3C27" w:rsidP="000D12C2">
            <w:pPr>
              <w:widowControl w:val="0"/>
              <w:rPr>
                <w:rFonts w:ascii="GHEA Grapalat" w:hAnsi="GHEA Grapalat" w:cs="Sylfaen"/>
              </w:rPr>
            </w:pPr>
          </w:p>
          <w:p w14:paraId="4F7D0054"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09827D05" w14:textId="77777777" w:rsidR="00DC3C27" w:rsidRPr="00B138F3" w:rsidRDefault="00DC3C27" w:rsidP="000D12C2">
            <w:pPr>
              <w:widowControl w:val="0"/>
              <w:rPr>
                <w:rFonts w:ascii="GHEA Grapalat" w:hAnsi="GHEA Grapalat" w:cs="Sylfaen"/>
              </w:rPr>
            </w:pPr>
          </w:p>
          <w:p w14:paraId="6E02EEDF"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0192DAD9" w14:textId="77777777" w:rsidR="00DC3C27" w:rsidRPr="00B138F3" w:rsidRDefault="00DC3C27" w:rsidP="000D12C2">
            <w:pPr>
              <w:widowControl w:val="0"/>
              <w:rPr>
                <w:rFonts w:ascii="GHEA Grapalat" w:hAnsi="GHEA Grapalat" w:cs="Sylfaen"/>
              </w:rPr>
            </w:pPr>
          </w:p>
          <w:p w14:paraId="79E277CB" w14:textId="77777777" w:rsidR="00DC3C27" w:rsidRPr="00B138F3" w:rsidRDefault="00DC3C27" w:rsidP="000D12C2">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01A9319" w14:textId="77777777" w:rsidR="00DC3C27" w:rsidRPr="00B138F3" w:rsidRDefault="00DC3C27" w:rsidP="000D12C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689D7C3" w14:textId="77777777" w:rsidR="00DC3C27" w:rsidRPr="00B138F3" w:rsidRDefault="00DC3C27" w:rsidP="000D12C2">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12717BA" w14:textId="77777777" w:rsidR="00DC3C27" w:rsidRPr="00B138F3" w:rsidRDefault="00DC3C27" w:rsidP="000D12C2">
            <w:pPr>
              <w:widowControl w:val="0"/>
              <w:rPr>
                <w:rFonts w:ascii="GHEA Grapalat" w:hAnsi="GHEA Grapalat" w:cs="Sylfaen"/>
              </w:rPr>
            </w:pPr>
          </w:p>
          <w:p w14:paraId="13C61225"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30B2DDC0" w14:textId="77777777" w:rsidR="00DC3C27" w:rsidRPr="00B138F3" w:rsidRDefault="00DC3C27" w:rsidP="000D12C2">
            <w:pPr>
              <w:widowControl w:val="0"/>
              <w:jc w:val="right"/>
              <w:rPr>
                <w:rFonts w:ascii="GHEA Grapalat" w:hAnsi="GHEA Grapalat" w:cs="Tahoma"/>
              </w:rPr>
            </w:pPr>
          </w:p>
          <w:p w14:paraId="58F1CD17"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4F55C9FD" w14:textId="77777777" w:rsidR="00DC3C27" w:rsidRPr="00B138F3" w:rsidRDefault="00DC3C27" w:rsidP="000D12C2">
            <w:pPr>
              <w:widowControl w:val="0"/>
              <w:rPr>
                <w:rFonts w:ascii="GHEA Grapalat" w:hAnsi="GHEA Grapalat" w:cs="Sylfaen"/>
              </w:rPr>
            </w:pPr>
          </w:p>
          <w:p w14:paraId="2932D890" w14:textId="77777777" w:rsidR="00DC3C27" w:rsidRPr="00B138F3" w:rsidRDefault="00DC3C27" w:rsidP="000D12C2">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C3C27" w:rsidRPr="00B138F3" w14:paraId="14793429" w14:textId="77777777" w:rsidTr="000D12C2">
        <w:trPr>
          <w:trHeight w:val="2194"/>
        </w:trPr>
        <w:tc>
          <w:tcPr>
            <w:tcW w:w="5616" w:type="dxa"/>
            <w:tcBorders>
              <w:top w:val="single" w:sz="4" w:space="0" w:color="auto"/>
              <w:left w:val="single" w:sz="4" w:space="0" w:color="auto"/>
              <w:right w:val="single" w:sz="4" w:space="0" w:color="auto"/>
            </w:tcBorders>
            <w:noWrap/>
            <w:vAlign w:val="bottom"/>
          </w:tcPr>
          <w:p w14:paraId="1833328E" w14:textId="77777777" w:rsidR="00DC3C27" w:rsidRPr="00B138F3" w:rsidRDefault="00DC3C27" w:rsidP="000D12C2">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F274221" w14:textId="77777777" w:rsidR="00DC3C27" w:rsidRPr="00B138F3" w:rsidRDefault="00DC3C27" w:rsidP="000D12C2">
            <w:pPr>
              <w:widowControl w:val="0"/>
              <w:rPr>
                <w:rFonts w:ascii="GHEA Grapalat" w:hAnsi="GHEA Grapalat"/>
              </w:rPr>
            </w:pPr>
          </w:p>
          <w:p w14:paraId="2020F64F"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2B95F42A" w14:textId="77777777" w:rsidR="00DC3C27" w:rsidRPr="00B138F3" w:rsidRDefault="00DC3C27" w:rsidP="000D12C2">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2C4C354" w14:textId="77777777" w:rsidR="00DC3C27" w:rsidRPr="00B138F3" w:rsidRDefault="00DC3C27" w:rsidP="000D12C2">
            <w:pPr>
              <w:widowControl w:val="0"/>
              <w:rPr>
                <w:rFonts w:ascii="GHEA Grapalat" w:hAnsi="GHEA Grapalat" w:cs="Tahoma"/>
              </w:rPr>
            </w:pPr>
          </w:p>
          <w:p w14:paraId="41863FB6" w14:textId="77777777" w:rsidR="00DC3C27" w:rsidRPr="00B138F3" w:rsidRDefault="00DC3C27" w:rsidP="000D12C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56470CEC" w14:textId="77777777" w:rsidR="00DC3C27" w:rsidRPr="00B138F3" w:rsidRDefault="00DC3C27" w:rsidP="000D12C2">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EC79179" w14:textId="77777777" w:rsidR="00DC3C27" w:rsidRPr="00B138F3" w:rsidRDefault="00DC3C27" w:rsidP="000D12C2">
            <w:pPr>
              <w:widowControl w:val="0"/>
              <w:rPr>
                <w:rFonts w:ascii="GHEA Grapalat" w:hAnsi="GHEA Grapalat" w:cs="Tahoma"/>
              </w:rPr>
            </w:pPr>
          </w:p>
          <w:p w14:paraId="4924C3B2"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22745D81" w14:textId="77777777" w:rsidR="00DC3C27" w:rsidRPr="00B138F3" w:rsidRDefault="00DC3C27" w:rsidP="000D12C2">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533EF88" w14:textId="77777777" w:rsidR="00DC3C27" w:rsidRPr="00B138F3" w:rsidRDefault="00DC3C27" w:rsidP="000D12C2">
            <w:pPr>
              <w:widowControl w:val="0"/>
              <w:rPr>
                <w:rFonts w:ascii="GHEA Grapalat" w:hAnsi="GHEA Grapalat" w:cs="Arial"/>
              </w:rPr>
            </w:pPr>
          </w:p>
        </w:tc>
      </w:tr>
      <w:tr w:rsidR="00DC3C27" w:rsidRPr="00B138F3" w14:paraId="76BF94BC"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08D2D720" w14:textId="77777777" w:rsidR="00DC3C27" w:rsidRPr="00B138F3" w:rsidRDefault="00DC3C27" w:rsidP="000D12C2">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1B938C04" w14:textId="77777777" w:rsidR="00DC3C27" w:rsidRPr="00B138F3" w:rsidRDefault="00DC3C27" w:rsidP="000D12C2">
            <w:pPr>
              <w:widowControl w:val="0"/>
              <w:rPr>
                <w:rFonts w:ascii="GHEA Grapalat" w:hAnsi="GHEA Grapalat" w:cs="Sylfaen"/>
              </w:rPr>
            </w:pPr>
          </w:p>
          <w:p w14:paraId="066F416F" w14:textId="77777777" w:rsidR="00DC3C27" w:rsidRPr="00B138F3" w:rsidRDefault="00DC3C27" w:rsidP="000D12C2">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52DF9D7" w14:textId="77777777" w:rsidR="00DC3C27" w:rsidRPr="00B138F3" w:rsidRDefault="00DC3C27" w:rsidP="000D12C2">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7FD6A7FC" w14:textId="77777777" w:rsidR="00DC3C27" w:rsidRPr="00B138F3" w:rsidRDefault="00DC3C27" w:rsidP="000D12C2">
            <w:pPr>
              <w:widowControl w:val="0"/>
              <w:rPr>
                <w:rFonts w:ascii="GHEA Grapalat" w:hAnsi="GHEA Grapalat"/>
              </w:rPr>
            </w:pPr>
          </w:p>
          <w:p w14:paraId="68F76A8D"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23.в Дата исполнения: "___" ___ 20___г.</w:t>
            </w:r>
          </w:p>
        </w:tc>
      </w:tr>
    </w:tbl>
    <w:p w14:paraId="2EB9F79E" w14:textId="77777777" w:rsidR="00DC3C27" w:rsidRPr="00B138F3" w:rsidRDefault="00DC3C27" w:rsidP="00DC3C27">
      <w:pPr>
        <w:widowControl w:val="0"/>
        <w:jc w:val="center"/>
        <w:rPr>
          <w:rFonts w:ascii="GHEA Grapalat" w:hAnsi="GHEA Grapalat" w:cs="Sylfaen"/>
        </w:rPr>
      </w:pPr>
    </w:p>
    <w:p w14:paraId="2F5D4409" w14:textId="77777777" w:rsidR="00DC3C27" w:rsidRPr="00E752B6" w:rsidRDefault="00DC3C27" w:rsidP="00DC3C27">
      <w:pPr>
        <w:widowControl w:val="0"/>
        <w:ind w:left="567" w:right="565"/>
        <w:jc w:val="center"/>
        <w:rPr>
          <w:rFonts w:ascii="GHEA Grapalat" w:hAnsi="GHEA Grapalat"/>
          <w:b/>
        </w:rPr>
      </w:pPr>
    </w:p>
    <w:p w14:paraId="2807ECBB" w14:textId="77777777" w:rsidR="00DC3C27" w:rsidRPr="00B138F3" w:rsidRDefault="00DC3C27" w:rsidP="00DC3C27">
      <w:pPr>
        <w:widowControl w:val="0"/>
        <w:ind w:left="567" w:right="565"/>
        <w:jc w:val="center"/>
        <w:rPr>
          <w:rFonts w:ascii="GHEA Grapalat" w:hAnsi="GHEA Grapalat"/>
          <w:b/>
        </w:rPr>
      </w:pPr>
    </w:p>
    <w:p w14:paraId="53118525" w14:textId="77777777" w:rsidR="00DC3C27" w:rsidRPr="00B138F3" w:rsidRDefault="00DC3C27" w:rsidP="00DC3C27">
      <w:pPr>
        <w:widowControl w:val="0"/>
        <w:ind w:left="567" w:right="565"/>
        <w:jc w:val="center"/>
        <w:rPr>
          <w:rFonts w:ascii="GHEA Grapalat" w:hAnsi="GHEA Grapalat"/>
          <w:b/>
        </w:rPr>
      </w:pPr>
    </w:p>
    <w:p w14:paraId="622DB3A8" w14:textId="77777777" w:rsidR="00DC3C27" w:rsidRPr="00B138F3" w:rsidRDefault="00DC3C27" w:rsidP="00DC3C27">
      <w:pPr>
        <w:widowControl w:val="0"/>
        <w:ind w:left="567" w:right="565"/>
        <w:jc w:val="center"/>
        <w:rPr>
          <w:rFonts w:ascii="GHEA Grapalat" w:hAnsi="GHEA Grapalat"/>
          <w:b/>
        </w:rPr>
      </w:pPr>
    </w:p>
    <w:p w14:paraId="0E521E5C" w14:textId="77777777" w:rsidR="00DC3C27" w:rsidRPr="00B138F3" w:rsidRDefault="00DC3C27" w:rsidP="00DC3C27">
      <w:pPr>
        <w:widowControl w:val="0"/>
        <w:jc w:val="center"/>
        <w:rPr>
          <w:rFonts w:ascii="GHEA Grapalat" w:hAnsi="GHEA Grapalat" w:cs="Sylfaen"/>
        </w:rPr>
      </w:pPr>
    </w:p>
    <w:p w14:paraId="7F63593A" w14:textId="77777777" w:rsidR="00DC3C27" w:rsidRPr="00B138F3" w:rsidRDefault="00DC3C27" w:rsidP="00DC3C2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16313E9" w14:textId="77777777" w:rsidR="00DC3C27" w:rsidRPr="00B138F3" w:rsidRDefault="00DC3C27" w:rsidP="00DC3C27">
      <w:pPr>
        <w:rPr>
          <w:rFonts w:ascii="GHEA Grapalat" w:hAnsi="GHEA Grapalat" w:cs="Sylfaen"/>
        </w:rPr>
      </w:pPr>
      <w:r w:rsidRPr="00B138F3">
        <w:rPr>
          <w:rFonts w:ascii="GHEA Grapalat" w:hAnsi="GHEA Grapalat" w:cs="Sylfaen"/>
        </w:rPr>
        <w:br w:type="page"/>
      </w:r>
    </w:p>
    <w:p w14:paraId="70FFA5A3" w14:textId="77777777" w:rsidR="00DC3C27" w:rsidRPr="00B138F3" w:rsidRDefault="00DC3C27" w:rsidP="00DC3C2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C3C27" w:rsidRPr="00B138F3" w14:paraId="273E698D"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24FC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43C79C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F18053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78C942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71C642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73BDB2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E543C7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Сторона,</w:t>
            </w:r>
          </w:p>
          <w:p w14:paraId="70A0896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9C33A82"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1A8793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C3C27" w:rsidRPr="00B138F3" w14:paraId="1AE05832"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641FC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C23580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2F3E1E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12D1B1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A758E49"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5</w:t>
            </w:r>
          </w:p>
        </w:tc>
      </w:tr>
      <w:tr w:rsidR="00DC3C27" w:rsidRPr="00B138F3" w14:paraId="1203202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A429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3CD0B0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C2CD7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4C4A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D63D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C3C27" w:rsidRPr="00B138F3" w14:paraId="5DEE1FE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4AC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17BC6B9"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483A08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B1C4C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D755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C3C27" w:rsidRPr="00B138F3" w14:paraId="4F91D9B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A24A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E6DD931"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731E6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58EB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E45BD0E"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472B4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C3C27" w:rsidRPr="00B138F3" w14:paraId="4531210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9B08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0D6C2BF"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9FA1C0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1363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1D3C5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45BEA1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65C7BA1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CD90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13D4CC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7B6699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FDD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372CA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53D1378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3C226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000E6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D8DB90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003FF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1A2112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179417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3C6F780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4C83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E661AD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E205A4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3474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965D4D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2A26E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229D11B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CE4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5ABB78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7AC433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9C071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AC839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E461B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C19403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BDC3F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112D7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ADAB4C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55661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E3B7F7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B95C7A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C544BEB"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C0483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5E9ED9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F151D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0A53A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F38D68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8B129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DC3C27" w:rsidRPr="00B138F3" w14:paraId="4DFD990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714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192A04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11ACF2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8905F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FB5F06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1D470F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1A26338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E391D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95E7A6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889F1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2A9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EA3CA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0E9AA98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939FD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6857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601B78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EA71C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1F1B16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D45174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268238B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65820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39D09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003CB0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8FCE5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3EBA5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236AC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C3C27" w:rsidRPr="00B138F3" w14:paraId="50602F2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C695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962C0A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85CB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D1E3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60552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53F81B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C3C27" w:rsidRPr="00B138F3" w14:paraId="26DE92E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FDFE0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F072C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1557C3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8C0F1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32BEA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7A6B00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B6879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7CF71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11EEBA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43C43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4CAEB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F08E0B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BCB4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25300B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54FC26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E1B34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0A848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E67A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C3C27" w:rsidRPr="00B138F3" w14:paraId="336302B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A11F73" w14:textId="77777777" w:rsidR="00DC3C27" w:rsidRPr="00B138F3" w:rsidDel="0010680B" w:rsidRDefault="00DC3C27" w:rsidP="000D12C2">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A40525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A301E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8E081E"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BDA15A8"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87D8EB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D8132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C3C27" w:rsidRPr="00B138F3" w14:paraId="4997CE5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6B76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DBA68C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35251F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F490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340376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419B4AC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D9148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DC3C27" w:rsidRPr="00B138F3" w14:paraId="60D956A0"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D49A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A3917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B4AE0E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A40C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A6DAB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C4CC04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778657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C3C27" w:rsidRPr="00B138F3" w14:paraId="2BC12F5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DD34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D3706A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3071C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D54B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BAF06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4A5B973"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4C840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167F22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C3C27" w:rsidRPr="00B138F3" w14:paraId="510C2F5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2C5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5AFBE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23E91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659D6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655A4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E8E382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DC3C27" w:rsidRPr="00B138F3" w14:paraId="6D7E699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81F9C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457E57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B0BCDF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E9699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850FD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ABE5F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46B8FF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C3C27" w:rsidRPr="00B138F3" w14:paraId="4492520B"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A6B4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763C3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58E7D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C366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1D4F2A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26B249" w14:textId="77777777" w:rsidR="00DC3C27" w:rsidRPr="00B138F3" w:rsidRDefault="00DC3C27" w:rsidP="000D12C2">
            <w:pPr>
              <w:widowControl w:val="0"/>
              <w:jc w:val="center"/>
              <w:rPr>
                <w:rFonts w:ascii="GHEA Grapalat" w:hAnsi="GHEA Grapalat"/>
                <w:sz w:val="18"/>
                <w:szCs w:val="18"/>
              </w:rPr>
            </w:pPr>
          </w:p>
        </w:tc>
      </w:tr>
      <w:tr w:rsidR="00DC3C27" w:rsidRPr="00B138F3" w14:paraId="6D7E6E82"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23A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F646EA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AF5B0B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8A4C1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A957A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37DD5C2" w14:textId="77777777" w:rsidR="00DC3C27" w:rsidRPr="00B138F3" w:rsidRDefault="00DC3C27" w:rsidP="000D12C2">
            <w:pPr>
              <w:widowControl w:val="0"/>
              <w:jc w:val="center"/>
              <w:rPr>
                <w:rFonts w:ascii="GHEA Grapalat" w:hAnsi="GHEA Grapalat"/>
                <w:sz w:val="18"/>
                <w:szCs w:val="18"/>
              </w:rPr>
            </w:pPr>
          </w:p>
        </w:tc>
      </w:tr>
      <w:tr w:rsidR="00DC3C27" w:rsidRPr="00B138F3" w14:paraId="1D2F03E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6254C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55C4C1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0E0AF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C81F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6611CB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698C0F3" w14:textId="77777777" w:rsidR="00DC3C27" w:rsidRPr="00B138F3" w:rsidRDefault="00DC3C27" w:rsidP="000D12C2">
            <w:pPr>
              <w:widowControl w:val="0"/>
              <w:jc w:val="center"/>
              <w:rPr>
                <w:rFonts w:ascii="GHEA Grapalat" w:hAnsi="GHEA Grapalat"/>
                <w:sz w:val="18"/>
                <w:szCs w:val="18"/>
              </w:rPr>
            </w:pPr>
          </w:p>
        </w:tc>
      </w:tr>
      <w:tr w:rsidR="00DC3C27" w:rsidRPr="00B138F3" w14:paraId="3CE1BF3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B524F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357B0C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624CF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3C371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A1A040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531A8EB6" w14:textId="77777777" w:rsidR="00DC3C27" w:rsidRPr="00B138F3" w:rsidRDefault="00DC3C27" w:rsidP="000D12C2">
            <w:pPr>
              <w:widowControl w:val="0"/>
              <w:jc w:val="center"/>
              <w:rPr>
                <w:rFonts w:ascii="GHEA Grapalat" w:hAnsi="GHEA Grapalat"/>
                <w:sz w:val="18"/>
                <w:szCs w:val="18"/>
              </w:rPr>
            </w:pPr>
          </w:p>
        </w:tc>
      </w:tr>
      <w:tr w:rsidR="00DC3C27" w:rsidRPr="00B138F3" w14:paraId="12B2780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72B9A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B4895A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AA30A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D7C07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EFFBD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40AF052" w14:textId="77777777" w:rsidR="00DC3C27" w:rsidRPr="00B138F3" w:rsidRDefault="00DC3C27" w:rsidP="000D12C2">
            <w:pPr>
              <w:widowControl w:val="0"/>
              <w:jc w:val="center"/>
              <w:rPr>
                <w:rFonts w:ascii="GHEA Grapalat" w:hAnsi="GHEA Grapalat"/>
                <w:sz w:val="18"/>
                <w:szCs w:val="18"/>
              </w:rPr>
            </w:pPr>
          </w:p>
        </w:tc>
      </w:tr>
      <w:tr w:rsidR="00DC3C27" w:rsidRPr="00B138F3" w14:paraId="03A2013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B41A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F621A2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191E84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89397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C6EA1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39CE09" w14:textId="77777777" w:rsidR="00DC3C27" w:rsidRPr="00B138F3" w:rsidRDefault="00DC3C27" w:rsidP="000D12C2">
            <w:pPr>
              <w:widowControl w:val="0"/>
              <w:jc w:val="center"/>
              <w:rPr>
                <w:rFonts w:ascii="GHEA Grapalat" w:hAnsi="GHEA Grapalat"/>
                <w:sz w:val="18"/>
                <w:szCs w:val="18"/>
              </w:rPr>
            </w:pPr>
          </w:p>
        </w:tc>
      </w:tr>
    </w:tbl>
    <w:p w14:paraId="7916766B" w14:textId="77777777" w:rsidR="00DC3C27" w:rsidRPr="00B138F3" w:rsidRDefault="00DC3C27" w:rsidP="00DC3C27">
      <w:pPr>
        <w:widowControl w:val="0"/>
        <w:ind w:left="567" w:right="565"/>
        <w:jc w:val="center"/>
        <w:rPr>
          <w:rFonts w:ascii="GHEA Grapalat" w:hAnsi="GHEA Grapalat"/>
          <w:b/>
        </w:rPr>
      </w:pPr>
    </w:p>
    <w:p w14:paraId="6DC9F156" w14:textId="77777777" w:rsidR="00DC3C27" w:rsidRPr="00B138F3" w:rsidRDefault="00DC3C27" w:rsidP="00DC3C27">
      <w:pPr>
        <w:widowControl w:val="0"/>
        <w:ind w:left="567" w:right="565"/>
        <w:jc w:val="center"/>
        <w:rPr>
          <w:rFonts w:ascii="GHEA Grapalat" w:hAnsi="GHEA Grapalat"/>
          <w:b/>
        </w:rPr>
      </w:pPr>
    </w:p>
    <w:p w14:paraId="773C63DA" w14:textId="77777777" w:rsidR="00DC3C27" w:rsidRDefault="00DC3C27" w:rsidP="00DC3C27">
      <w:pPr>
        <w:widowControl w:val="0"/>
        <w:ind w:firstLine="567"/>
        <w:jc w:val="right"/>
        <w:rPr>
          <w:rFonts w:ascii="GHEA Grapalat" w:hAnsi="GHEA Grapalat"/>
          <w:b/>
        </w:rPr>
      </w:pPr>
    </w:p>
    <w:p w14:paraId="62CFACE3" w14:textId="77777777" w:rsidR="00DC3C27" w:rsidRDefault="00DC3C27" w:rsidP="00DC3C27">
      <w:pPr>
        <w:widowControl w:val="0"/>
        <w:ind w:firstLine="567"/>
        <w:jc w:val="right"/>
        <w:rPr>
          <w:rFonts w:ascii="GHEA Grapalat" w:hAnsi="GHEA Grapalat"/>
          <w:b/>
        </w:rPr>
      </w:pPr>
    </w:p>
    <w:p w14:paraId="542862B2" w14:textId="77777777" w:rsidR="00DC3C27" w:rsidRDefault="00DC3C27" w:rsidP="00DC3C27">
      <w:pPr>
        <w:widowControl w:val="0"/>
        <w:ind w:firstLine="567"/>
        <w:jc w:val="right"/>
        <w:rPr>
          <w:rFonts w:ascii="GHEA Grapalat" w:hAnsi="GHEA Grapalat"/>
          <w:b/>
        </w:rPr>
      </w:pPr>
    </w:p>
    <w:p w14:paraId="2C5F2586" w14:textId="77777777" w:rsidR="00DC3C27" w:rsidRDefault="00DC3C27" w:rsidP="00DC3C27">
      <w:pPr>
        <w:widowControl w:val="0"/>
        <w:ind w:firstLine="567"/>
        <w:jc w:val="right"/>
        <w:rPr>
          <w:rFonts w:ascii="GHEA Grapalat" w:hAnsi="GHEA Grapalat"/>
          <w:b/>
        </w:rPr>
      </w:pPr>
    </w:p>
    <w:p w14:paraId="592F5DDE" w14:textId="77777777" w:rsidR="00DC3C27" w:rsidRDefault="00DC3C27" w:rsidP="00DC3C27">
      <w:pPr>
        <w:widowControl w:val="0"/>
        <w:ind w:firstLine="567"/>
        <w:jc w:val="right"/>
        <w:rPr>
          <w:rFonts w:ascii="GHEA Grapalat" w:hAnsi="GHEA Grapalat"/>
          <w:b/>
        </w:rPr>
      </w:pPr>
    </w:p>
    <w:p w14:paraId="093105D6" w14:textId="77777777" w:rsidR="00DC3C27" w:rsidRDefault="00DC3C27" w:rsidP="00DC3C27">
      <w:pPr>
        <w:widowControl w:val="0"/>
        <w:ind w:firstLine="567"/>
        <w:jc w:val="right"/>
        <w:rPr>
          <w:rFonts w:ascii="GHEA Grapalat" w:hAnsi="GHEA Grapalat"/>
          <w:b/>
        </w:rPr>
      </w:pPr>
    </w:p>
    <w:p w14:paraId="38B9A3B5" w14:textId="77777777" w:rsidR="00DC3C27" w:rsidRDefault="00DC3C27" w:rsidP="00DC3C27">
      <w:pPr>
        <w:widowControl w:val="0"/>
        <w:ind w:firstLine="567"/>
        <w:jc w:val="right"/>
        <w:rPr>
          <w:rFonts w:ascii="GHEA Grapalat" w:hAnsi="GHEA Grapalat"/>
          <w:b/>
        </w:rPr>
      </w:pPr>
    </w:p>
    <w:p w14:paraId="44CA1CBD" w14:textId="77777777" w:rsidR="00DC3C27" w:rsidRDefault="00DC3C27" w:rsidP="00DC3C27">
      <w:pPr>
        <w:widowControl w:val="0"/>
        <w:ind w:firstLine="567"/>
        <w:jc w:val="right"/>
        <w:rPr>
          <w:rFonts w:ascii="GHEA Grapalat" w:hAnsi="GHEA Grapalat"/>
          <w:b/>
        </w:rPr>
      </w:pPr>
    </w:p>
    <w:p w14:paraId="18BD4B2A" w14:textId="77777777" w:rsidR="00DC3C27" w:rsidRDefault="00DC3C27" w:rsidP="00DC3C27">
      <w:pPr>
        <w:widowControl w:val="0"/>
        <w:ind w:firstLine="567"/>
        <w:jc w:val="right"/>
        <w:rPr>
          <w:rFonts w:ascii="GHEA Grapalat" w:hAnsi="GHEA Grapalat"/>
          <w:b/>
        </w:rPr>
      </w:pPr>
    </w:p>
    <w:p w14:paraId="30F94F31" w14:textId="77777777" w:rsidR="00DC3C27" w:rsidRDefault="00DC3C27" w:rsidP="00DC3C27">
      <w:pPr>
        <w:widowControl w:val="0"/>
        <w:ind w:firstLine="567"/>
        <w:jc w:val="right"/>
        <w:rPr>
          <w:rFonts w:ascii="GHEA Grapalat" w:hAnsi="GHEA Grapalat"/>
          <w:b/>
        </w:rPr>
      </w:pPr>
    </w:p>
    <w:p w14:paraId="675FE8D5" w14:textId="77777777" w:rsidR="00DC3C27" w:rsidRDefault="00DC3C27" w:rsidP="00DC3C27">
      <w:pPr>
        <w:widowControl w:val="0"/>
        <w:ind w:firstLine="567"/>
        <w:jc w:val="right"/>
        <w:rPr>
          <w:rFonts w:ascii="GHEA Grapalat" w:hAnsi="GHEA Grapalat"/>
          <w:b/>
        </w:rPr>
      </w:pPr>
    </w:p>
    <w:p w14:paraId="65743201" w14:textId="77777777" w:rsidR="00DC3C27" w:rsidRDefault="00DC3C27" w:rsidP="00DC3C27">
      <w:pPr>
        <w:widowControl w:val="0"/>
        <w:ind w:firstLine="567"/>
        <w:jc w:val="right"/>
        <w:rPr>
          <w:rFonts w:ascii="GHEA Grapalat" w:hAnsi="GHEA Grapalat"/>
          <w:b/>
        </w:rPr>
      </w:pPr>
    </w:p>
    <w:p w14:paraId="35AF4F84" w14:textId="77777777" w:rsidR="00DC3C27" w:rsidRDefault="00DC3C27" w:rsidP="00DC3C27">
      <w:pPr>
        <w:widowControl w:val="0"/>
        <w:ind w:firstLine="567"/>
        <w:jc w:val="right"/>
        <w:rPr>
          <w:rFonts w:ascii="GHEA Grapalat" w:hAnsi="GHEA Grapalat"/>
          <w:b/>
        </w:rPr>
      </w:pPr>
    </w:p>
    <w:p w14:paraId="218A5E29" w14:textId="77777777" w:rsidR="00DC3C27" w:rsidRDefault="00DC3C27" w:rsidP="00DC3C27">
      <w:pPr>
        <w:widowControl w:val="0"/>
        <w:ind w:firstLine="567"/>
        <w:jc w:val="right"/>
        <w:rPr>
          <w:rFonts w:ascii="GHEA Grapalat" w:hAnsi="GHEA Grapalat"/>
          <w:b/>
        </w:rPr>
      </w:pPr>
    </w:p>
    <w:p w14:paraId="544B1140" w14:textId="77777777" w:rsidR="00DC3C27" w:rsidRDefault="00DC3C27" w:rsidP="00DC3C27">
      <w:pPr>
        <w:widowControl w:val="0"/>
        <w:ind w:firstLine="567"/>
        <w:jc w:val="right"/>
        <w:rPr>
          <w:rFonts w:ascii="GHEA Grapalat" w:hAnsi="GHEA Grapalat"/>
          <w:b/>
        </w:rPr>
      </w:pPr>
    </w:p>
    <w:p w14:paraId="5EE1B398" w14:textId="77777777" w:rsidR="00DC3C27" w:rsidRDefault="00DC3C27" w:rsidP="00DC3C27">
      <w:pPr>
        <w:widowControl w:val="0"/>
        <w:ind w:firstLine="567"/>
        <w:jc w:val="right"/>
        <w:rPr>
          <w:rFonts w:ascii="GHEA Grapalat" w:hAnsi="GHEA Grapalat"/>
          <w:b/>
        </w:rPr>
      </w:pPr>
    </w:p>
    <w:p w14:paraId="13B3A4EA" w14:textId="77777777" w:rsidR="00DC3C27" w:rsidRDefault="00DC3C27" w:rsidP="00DC3C27">
      <w:pPr>
        <w:widowControl w:val="0"/>
        <w:ind w:firstLine="567"/>
        <w:jc w:val="right"/>
        <w:rPr>
          <w:rFonts w:ascii="GHEA Grapalat" w:hAnsi="GHEA Grapalat"/>
          <w:b/>
        </w:rPr>
      </w:pPr>
    </w:p>
    <w:p w14:paraId="6DCA5E8D" w14:textId="77777777" w:rsidR="00DC3C27" w:rsidRDefault="00DC3C27" w:rsidP="00DC3C27">
      <w:pPr>
        <w:widowControl w:val="0"/>
        <w:ind w:firstLine="567"/>
        <w:jc w:val="right"/>
        <w:rPr>
          <w:rFonts w:ascii="GHEA Grapalat" w:hAnsi="GHEA Grapalat"/>
          <w:b/>
        </w:rPr>
      </w:pPr>
    </w:p>
    <w:p w14:paraId="079A343F" w14:textId="77777777" w:rsidR="00DC3C27" w:rsidRDefault="00DC3C27" w:rsidP="00DC3C27">
      <w:pPr>
        <w:widowControl w:val="0"/>
        <w:ind w:firstLine="567"/>
        <w:jc w:val="right"/>
        <w:rPr>
          <w:rFonts w:ascii="GHEA Grapalat" w:hAnsi="GHEA Grapalat"/>
          <w:b/>
        </w:rPr>
      </w:pPr>
    </w:p>
    <w:p w14:paraId="41D31374" w14:textId="77777777" w:rsidR="00DC3C27" w:rsidRDefault="00DC3C27" w:rsidP="00DC3C27">
      <w:pPr>
        <w:widowControl w:val="0"/>
        <w:ind w:firstLine="567"/>
        <w:jc w:val="right"/>
        <w:rPr>
          <w:rFonts w:ascii="GHEA Grapalat" w:hAnsi="GHEA Grapalat"/>
          <w:b/>
        </w:rPr>
      </w:pPr>
    </w:p>
    <w:p w14:paraId="599E1651" w14:textId="77777777" w:rsidR="00DC3C27" w:rsidRDefault="00DC3C27" w:rsidP="00DC3C27">
      <w:pPr>
        <w:widowControl w:val="0"/>
        <w:ind w:firstLine="567"/>
        <w:jc w:val="right"/>
        <w:rPr>
          <w:rFonts w:ascii="GHEA Grapalat" w:hAnsi="GHEA Grapalat"/>
          <w:b/>
        </w:rPr>
      </w:pPr>
    </w:p>
    <w:p w14:paraId="20CAFEB7" w14:textId="77777777" w:rsidR="00DC3C27" w:rsidRDefault="00DC3C27" w:rsidP="00DC3C27">
      <w:pPr>
        <w:widowControl w:val="0"/>
        <w:ind w:firstLine="567"/>
        <w:jc w:val="right"/>
        <w:rPr>
          <w:rFonts w:ascii="GHEA Grapalat" w:hAnsi="GHEA Grapalat"/>
          <w:b/>
        </w:rPr>
      </w:pPr>
    </w:p>
    <w:p w14:paraId="269A6B6E" w14:textId="77777777" w:rsidR="00DC3C27" w:rsidRDefault="00DC3C27" w:rsidP="00DC3C27">
      <w:pPr>
        <w:widowControl w:val="0"/>
        <w:ind w:firstLine="567"/>
        <w:jc w:val="right"/>
        <w:rPr>
          <w:rFonts w:ascii="GHEA Grapalat" w:hAnsi="GHEA Grapalat"/>
          <w:b/>
        </w:rPr>
      </w:pPr>
    </w:p>
    <w:p w14:paraId="0D18103D" w14:textId="77777777" w:rsidR="00DC3C27" w:rsidRDefault="00DC3C27" w:rsidP="00DC3C27">
      <w:pPr>
        <w:widowControl w:val="0"/>
        <w:ind w:firstLine="567"/>
        <w:jc w:val="right"/>
        <w:rPr>
          <w:rFonts w:ascii="GHEA Grapalat" w:hAnsi="GHEA Grapalat"/>
          <w:b/>
        </w:rPr>
      </w:pPr>
    </w:p>
    <w:p w14:paraId="6F33AD41" w14:textId="77777777" w:rsidR="00DC3C27" w:rsidRDefault="00DC3C27" w:rsidP="00DC3C27">
      <w:pPr>
        <w:widowControl w:val="0"/>
        <w:ind w:firstLine="567"/>
        <w:jc w:val="right"/>
        <w:rPr>
          <w:rFonts w:ascii="GHEA Grapalat" w:hAnsi="GHEA Grapalat"/>
          <w:b/>
        </w:rPr>
      </w:pPr>
    </w:p>
    <w:p w14:paraId="2C8A8030" w14:textId="77777777" w:rsidR="00DC3C27" w:rsidRDefault="00DC3C27" w:rsidP="00DC3C27">
      <w:pPr>
        <w:widowControl w:val="0"/>
        <w:ind w:firstLine="567"/>
        <w:jc w:val="right"/>
        <w:rPr>
          <w:rFonts w:ascii="GHEA Grapalat" w:hAnsi="GHEA Grapalat"/>
          <w:b/>
        </w:rPr>
      </w:pPr>
    </w:p>
    <w:p w14:paraId="586488BA" w14:textId="77777777" w:rsidR="00DC3C27" w:rsidRDefault="00DC3C27" w:rsidP="00DC3C27">
      <w:pPr>
        <w:widowControl w:val="0"/>
        <w:ind w:firstLine="567"/>
        <w:jc w:val="right"/>
        <w:rPr>
          <w:rFonts w:ascii="GHEA Grapalat" w:hAnsi="GHEA Grapalat"/>
          <w:b/>
        </w:rPr>
      </w:pPr>
    </w:p>
    <w:p w14:paraId="23DE38DD" w14:textId="77777777" w:rsidR="00DC3C27" w:rsidRDefault="00DC3C27" w:rsidP="00DC3C27">
      <w:pPr>
        <w:widowControl w:val="0"/>
        <w:ind w:firstLine="567"/>
        <w:jc w:val="right"/>
        <w:rPr>
          <w:rFonts w:ascii="GHEA Grapalat" w:hAnsi="GHEA Grapalat"/>
          <w:b/>
        </w:rPr>
      </w:pPr>
    </w:p>
    <w:p w14:paraId="1B208788" w14:textId="77777777" w:rsidR="008B42EB" w:rsidRDefault="008B42EB" w:rsidP="00DC3C27">
      <w:pPr>
        <w:widowControl w:val="0"/>
        <w:jc w:val="right"/>
        <w:rPr>
          <w:rFonts w:ascii="GHEA Grapalat" w:hAnsi="GHEA Grapalat"/>
          <w:i/>
          <w:lang w:val="hy-AM"/>
        </w:rPr>
      </w:pPr>
    </w:p>
    <w:p w14:paraId="5DC10D8B" w14:textId="77777777" w:rsidR="008B42EB" w:rsidRDefault="008B42EB" w:rsidP="00DC3C27">
      <w:pPr>
        <w:widowControl w:val="0"/>
        <w:jc w:val="right"/>
        <w:rPr>
          <w:rFonts w:ascii="GHEA Grapalat" w:hAnsi="GHEA Grapalat"/>
          <w:i/>
          <w:lang w:val="hy-AM"/>
        </w:rPr>
      </w:pPr>
    </w:p>
    <w:p w14:paraId="1F384257" w14:textId="69723751" w:rsidR="00DC3C27" w:rsidRPr="00B138F3" w:rsidRDefault="00DC3C27" w:rsidP="00DC3C27">
      <w:pPr>
        <w:widowControl w:val="0"/>
        <w:jc w:val="right"/>
        <w:rPr>
          <w:rFonts w:ascii="GHEA Grapalat" w:hAnsi="GHEA Grapalat" w:cs="GHEA Grapalat"/>
          <w:i/>
        </w:rPr>
      </w:pPr>
      <w:r w:rsidRPr="00B138F3">
        <w:rPr>
          <w:rFonts w:ascii="GHEA Grapalat" w:hAnsi="GHEA Grapalat"/>
          <w:i/>
        </w:rPr>
        <w:t>Приложение № 5.1</w:t>
      </w:r>
    </w:p>
    <w:p w14:paraId="4C55C518" w14:textId="440990CD" w:rsidR="00DC3C27" w:rsidRPr="00B138F3" w:rsidRDefault="00DC3C27" w:rsidP="00DC3C27">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под кодом "</w:t>
      </w:r>
      <w:r>
        <w:rPr>
          <w:rFonts w:ascii="GHEA Grapalat" w:hAnsi="GHEA Grapalat"/>
          <w:i/>
        </w:rPr>
        <w:t>EQ-GHTsDzB-</w:t>
      </w:r>
      <w:r w:rsidR="00AA28AF">
        <w:rPr>
          <w:rFonts w:ascii="GHEA Grapalat" w:hAnsi="GHEA Grapalat"/>
          <w:i/>
        </w:rPr>
        <w:t>24/115</w:t>
      </w:r>
      <w:r w:rsidRPr="00B138F3">
        <w:rPr>
          <w:rFonts w:ascii="GHEA Grapalat" w:hAnsi="GHEA Grapalat"/>
          <w:i/>
        </w:rPr>
        <w:t>"</w:t>
      </w:r>
      <w:r w:rsidRPr="00B138F3">
        <w:rPr>
          <w:rStyle w:val="FootnoteReference"/>
          <w:rFonts w:ascii="GHEA Grapalat" w:hAnsi="GHEA Grapalat"/>
          <w:i/>
        </w:rPr>
        <w:footnoteReference w:customMarkFollows="1" w:id="12"/>
        <w:t>*</w:t>
      </w:r>
    </w:p>
    <w:p w14:paraId="1176FA1F" w14:textId="77777777" w:rsidR="00DC3C27" w:rsidRPr="00B138F3" w:rsidRDefault="00DC3C27" w:rsidP="00DC3C27">
      <w:pPr>
        <w:widowControl w:val="0"/>
        <w:jc w:val="center"/>
        <w:rPr>
          <w:rFonts w:ascii="GHEA Grapalat" w:hAnsi="GHEA Grapalat"/>
          <w:b/>
        </w:rPr>
      </w:pPr>
    </w:p>
    <w:p w14:paraId="1C6626EB" w14:textId="77777777" w:rsidR="00DC3C27" w:rsidRPr="00B138F3" w:rsidRDefault="00DC3C27" w:rsidP="00DC3C27">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15EFCCEE" w14:textId="77777777" w:rsidR="00DC3C27" w:rsidRPr="00B138F3" w:rsidRDefault="00DC3C27" w:rsidP="00DC3C27">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DC3C27" w:rsidRPr="00B138F3" w14:paraId="0704562F" w14:textId="77777777" w:rsidTr="000D12C2">
        <w:tc>
          <w:tcPr>
            <w:tcW w:w="4786" w:type="dxa"/>
          </w:tcPr>
          <w:p w14:paraId="2B958BD9" w14:textId="77777777" w:rsidR="00DC3C27" w:rsidRPr="00B138F3" w:rsidRDefault="00DC3C27" w:rsidP="000D12C2">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2322BEF4" w14:textId="77777777" w:rsidR="00DC3C27" w:rsidRPr="00B138F3" w:rsidRDefault="00DC3C27" w:rsidP="000D12C2">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3"/>
              <w:t>**</w:t>
            </w:r>
          </w:p>
        </w:tc>
      </w:tr>
    </w:tbl>
    <w:p w14:paraId="4C6AFDC0" w14:textId="77777777" w:rsidR="00DC3C27" w:rsidRPr="00B138F3" w:rsidRDefault="00DC3C27" w:rsidP="00DC3C27">
      <w:pPr>
        <w:widowControl w:val="0"/>
        <w:rPr>
          <w:rFonts w:ascii="GHEA Grapalat" w:hAnsi="GHEA Grapalat" w:cs="GHEA Grapalat"/>
          <w:b/>
        </w:rPr>
      </w:pPr>
    </w:p>
    <w:p w14:paraId="3F957CD3" w14:textId="77777777" w:rsidR="00DC3C27" w:rsidRPr="00B138F3" w:rsidRDefault="00DC3C27" w:rsidP="00DC3C27">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4E28ED4" w14:textId="77777777" w:rsidR="00DC3C27" w:rsidRPr="00B138F3" w:rsidRDefault="00DC3C27" w:rsidP="00DC3C27">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628E5599" w14:textId="77777777" w:rsidR="00DC3C27" w:rsidRPr="00B138F3" w:rsidRDefault="00DC3C27" w:rsidP="00DC3C27">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976AEB8" w14:textId="77777777" w:rsidR="00DC3C27" w:rsidRPr="00B138F3" w:rsidRDefault="00DC3C27" w:rsidP="00DC3C27">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9197E0B" w14:textId="77777777" w:rsidR="00DC3C27" w:rsidRPr="00B138F3" w:rsidRDefault="00DC3C27" w:rsidP="00DC3C27">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205447C" w14:textId="77777777" w:rsidR="00DC3C27" w:rsidRPr="00B138F3" w:rsidRDefault="00DC3C27" w:rsidP="00DC3C27">
      <w:pPr>
        <w:widowControl w:val="0"/>
        <w:jc w:val="center"/>
        <w:rPr>
          <w:rFonts w:ascii="GHEA Grapalat" w:hAnsi="GHEA Grapalat" w:cs="GHEA Grapalat"/>
          <w:b/>
          <w:bCs/>
        </w:rPr>
      </w:pPr>
      <w:r w:rsidRPr="00B138F3">
        <w:rPr>
          <w:rFonts w:ascii="GHEA Grapalat" w:hAnsi="GHEA Grapalat"/>
          <w:b/>
        </w:rPr>
        <w:t>1. Предмет соглашения</w:t>
      </w:r>
    </w:p>
    <w:p w14:paraId="2F2136BE" w14:textId="77777777" w:rsidR="00DC3C27" w:rsidRPr="00B138F3" w:rsidRDefault="00DC3C27" w:rsidP="00DC3C27">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283DEDDE" w14:textId="77777777" w:rsidR="00DC3C27" w:rsidRPr="00B138F3" w:rsidRDefault="00DC3C27" w:rsidP="00DC3C27">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ADB2521" w14:textId="77777777" w:rsidR="00DC3C27" w:rsidRPr="00B138F3" w:rsidRDefault="00DC3C27" w:rsidP="00DC3C27">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742C47C4" w14:textId="77777777" w:rsidR="00DC3C27" w:rsidRPr="00830700" w:rsidRDefault="00DC3C27" w:rsidP="00DC3C27">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61CA0FE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FD01750"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0D1B131C"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2B8D1BE"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753452E"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091E9C7"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8C238A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Pr="00B138F3">
        <w:rPr>
          <w:rFonts w:ascii="GHEA Grapalat" w:hAnsi="GHEA Grapalat"/>
        </w:rPr>
        <w:lastRenderedPageBreak/>
        <w:t xml:space="preserve">Требования. </w:t>
      </w:r>
    </w:p>
    <w:p w14:paraId="4E036150"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2B923EF"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43A47AEA"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80C3CD9"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887228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63438840" w14:textId="77777777" w:rsidR="00DC3C27" w:rsidRPr="00B138F3" w:rsidRDefault="00DC3C27" w:rsidP="00DC3C27">
      <w:pPr>
        <w:widowControl w:val="0"/>
        <w:jc w:val="center"/>
        <w:rPr>
          <w:rFonts w:ascii="GHEA Grapalat" w:hAnsi="GHEA Grapalat" w:cs="GHEA Grapalat"/>
          <w:b/>
          <w:bCs/>
        </w:rPr>
      </w:pPr>
      <w:r w:rsidRPr="00B138F3">
        <w:rPr>
          <w:rFonts w:ascii="GHEA Grapalat" w:hAnsi="GHEA Grapalat"/>
          <w:b/>
        </w:rPr>
        <w:t>2. Иные условия</w:t>
      </w:r>
    </w:p>
    <w:p w14:paraId="30CEF3D7" w14:textId="77777777" w:rsidR="00DC3C27" w:rsidRPr="00A93341" w:rsidRDefault="00DC3C27" w:rsidP="00DC3C27">
      <w:pPr>
        <w:widowControl w:val="0"/>
        <w:tabs>
          <w:tab w:val="left" w:pos="1134"/>
        </w:tabs>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w:t>
      </w:r>
      <w:r w:rsidRPr="00CF4C91">
        <w:rPr>
          <w:rFonts w:ascii="GHEA Grapalat" w:hAnsi="GHEA Grapalat"/>
        </w:rPr>
        <w:t xml:space="preserve">следующего за последним днем полного выполнения взятых </w:t>
      </w:r>
      <w:r w:rsidRPr="00695645">
        <w:rPr>
          <w:rFonts w:ascii="GHEA Grapalat" w:hAnsi="GHEA Grapalat"/>
        </w:rPr>
        <w:t>К</w:t>
      </w:r>
      <w:r w:rsidRPr="00CF4C91">
        <w:rPr>
          <w:rFonts w:ascii="GHEA Grapalat" w:hAnsi="GHEA Grapalat"/>
        </w:rPr>
        <w:t>омпанией по заключаемому договору обязательств, включительно.</w:t>
      </w:r>
    </w:p>
    <w:p w14:paraId="0E6D4ADC" w14:textId="77777777" w:rsidR="00DC3C27" w:rsidRPr="00B138F3" w:rsidRDefault="00DC3C27" w:rsidP="00DC3C27">
      <w:pPr>
        <w:widowControl w:val="0"/>
        <w:tabs>
          <w:tab w:val="left" w:pos="1134"/>
        </w:tabs>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14:paraId="11DDA5E7"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F32496F" w14:textId="77777777" w:rsidR="00DC3C27" w:rsidRPr="00B138F3" w:rsidDel="00A13215"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7382235" w14:textId="77777777" w:rsidR="00DC3C27" w:rsidRPr="00B138F3" w:rsidRDefault="00DC3C27" w:rsidP="00DC3C27">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F8520E5" w14:textId="77777777" w:rsidR="00DC3C27" w:rsidRPr="00B138F3" w:rsidRDefault="00DC3C27" w:rsidP="00DC3C27">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414BE2A2"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7423AD8"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62D829B6"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9C522A1"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3ACE4977"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6E51EF1"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EE0CCAE"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411913D7"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A1AF6D8"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777CB134"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lastRenderedPageBreak/>
        <w:t>учетный номер налогоплательщика компании</w:t>
      </w:r>
    </w:p>
    <w:p w14:paraId="05A71819"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76542276" w14:textId="77777777" w:rsidR="00DC3C27" w:rsidRPr="006F1605"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14BB0F97" w14:textId="77777777" w:rsidR="00DC3C27" w:rsidRPr="00B138F3" w:rsidRDefault="00DC3C27" w:rsidP="00DC3C27">
      <w:pPr>
        <w:widowControl w:val="0"/>
        <w:rPr>
          <w:rFonts w:ascii="GHEA Grapalat" w:hAnsi="GHEA Grapalat"/>
        </w:rPr>
      </w:pPr>
      <w:r w:rsidRPr="00B138F3">
        <w:rPr>
          <w:rFonts w:ascii="GHEA Grapalat" w:hAnsi="GHEA Grapalat"/>
        </w:rPr>
        <w:t>День/месяц/год                                                                                    М. П.</w:t>
      </w:r>
    </w:p>
    <w:p w14:paraId="6751DE1B" w14:textId="77777777" w:rsidR="00DC3C27" w:rsidRPr="00B138F3" w:rsidRDefault="00DC3C27" w:rsidP="00DC3C27">
      <w:pPr>
        <w:widowControl w:val="0"/>
        <w:jc w:val="center"/>
        <w:rPr>
          <w:rFonts w:ascii="GHEA Grapalat" w:hAnsi="GHEA Grapalat" w:cs="Sylfaen"/>
        </w:rPr>
      </w:pPr>
    </w:p>
    <w:p w14:paraId="4AC2B23C" w14:textId="77777777" w:rsidR="00DC3C27" w:rsidRPr="00E752B6" w:rsidRDefault="00DC3C27" w:rsidP="00DC3C27">
      <w:pPr>
        <w:rPr>
          <w:rFonts w:ascii="GHEA Grapalat" w:hAnsi="GHEA Grapalat" w:cs="Sylfaen"/>
        </w:rPr>
      </w:pPr>
    </w:p>
    <w:p w14:paraId="2A3C8E60" w14:textId="77777777" w:rsidR="00DC3C27" w:rsidRDefault="00DC3C27" w:rsidP="00DC3C27">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C3C27" w:rsidRPr="00B138F3" w14:paraId="4D6AFE44"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EC5E6" w14:textId="77777777" w:rsidR="00DC3C27" w:rsidRPr="00B138F3" w:rsidRDefault="00DC3C27" w:rsidP="000D12C2">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C3C27" w:rsidRPr="00B138F3" w14:paraId="28949E60"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A95E55" w14:textId="77777777" w:rsidR="00DC3C27" w:rsidRPr="00B138F3" w:rsidRDefault="00DC3C27" w:rsidP="000D12C2">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C3C27" w:rsidRPr="00B138F3" w14:paraId="71D30B9F" w14:textId="77777777" w:rsidTr="000D12C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8C84E4" w14:textId="77777777" w:rsidR="00DC3C27" w:rsidRPr="00B138F3" w:rsidRDefault="00DC3C27" w:rsidP="000D12C2">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C3C27" w:rsidRPr="00B138F3" w14:paraId="503BB08C" w14:textId="77777777" w:rsidTr="000D12C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1C91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C3C27" w:rsidRPr="00B138F3" w14:paraId="5DB9618C"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F0D21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C3C27" w:rsidRPr="00B138F3" w14:paraId="5271FF64"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E02ED9"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C3C27" w:rsidRPr="00B138F3" w14:paraId="3CE04AF9"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5F80E2"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C3C27" w:rsidRPr="00B138F3" w14:paraId="06DC5633"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9097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3C27" w:rsidRPr="00B138F3" w14:paraId="2F65F161"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E398B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DC3C27" w:rsidRPr="00B138F3" w14:paraId="4E5E38EB"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9F4B8"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C3C27" w:rsidRPr="00B138F3" w14:paraId="7F45F88F" w14:textId="77777777" w:rsidTr="000D12C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BA75C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DC3C27" w:rsidRPr="00B138F3" w14:paraId="309A1BCC"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5D83E8"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DC3C27" w:rsidRPr="00B138F3" w14:paraId="7C49562B"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2923A6"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DC3C27" w:rsidRPr="00B138F3" w14:paraId="349CCB70"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B98AC"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C3C27" w:rsidRPr="00B138F3" w14:paraId="5E4D87D9"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355011"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C3C27" w:rsidRPr="00B138F3" w14:paraId="373C7BDD"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16A6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C3C27" w:rsidRPr="00B138F3" w14:paraId="1761CDFD"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68A3D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DC3C27" w:rsidRPr="00B138F3" w14:paraId="070BB64F" w14:textId="77777777" w:rsidTr="000D12C2">
        <w:trPr>
          <w:trHeight w:val="424"/>
        </w:trPr>
        <w:tc>
          <w:tcPr>
            <w:tcW w:w="10980" w:type="dxa"/>
            <w:gridSpan w:val="2"/>
            <w:tcBorders>
              <w:top w:val="single" w:sz="4" w:space="0" w:color="auto"/>
              <w:left w:val="single" w:sz="4" w:space="0" w:color="auto"/>
              <w:right w:val="single" w:sz="4" w:space="0" w:color="000000"/>
            </w:tcBorders>
            <w:noWrap/>
            <w:vAlign w:val="bottom"/>
          </w:tcPr>
          <w:p w14:paraId="1E2831D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C3C27" w:rsidRPr="00B138F3" w14:paraId="0D26ADC0"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5D9B96"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C3C27" w:rsidRPr="00B138F3" w14:paraId="15670A6B"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45394" w14:textId="77777777" w:rsidR="00DC3C27" w:rsidRPr="00B138F3" w:rsidRDefault="00DC3C27" w:rsidP="000D12C2">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C3C27" w:rsidRPr="00B138F3" w14:paraId="7FCB197E"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2D076072" w14:textId="77777777" w:rsidR="00DC3C27" w:rsidRPr="00B138F3" w:rsidRDefault="00DC3C27" w:rsidP="000D12C2">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F0BCA63" w14:textId="77777777" w:rsidR="00DC3C27" w:rsidRPr="00B138F3" w:rsidRDefault="00DC3C27" w:rsidP="000D12C2">
            <w:pPr>
              <w:widowControl w:val="0"/>
              <w:rPr>
                <w:rFonts w:ascii="GHEA Grapalat" w:hAnsi="GHEA Grapalat" w:cs="Sylfaen"/>
              </w:rPr>
            </w:pPr>
          </w:p>
          <w:p w14:paraId="525FEAB1"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44BB6104" w14:textId="77777777" w:rsidR="00DC3C27" w:rsidRPr="00B138F3" w:rsidRDefault="00DC3C27" w:rsidP="000D12C2">
            <w:pPr>
              <w:widowControl w:val="0"/>
              <w:rPr>
                <w:rFonts w:ascii="GHEA Grapalat" w:hAnsi="GHEA Grapalat" w:cs="Sylfaen"/>
              </w:rPr>
            </w:pPr>
          </w:p>
          <w:p w14:paraId="6385B2B0"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1B24FAC8" w14:textId="77777777" w:rsidR="00DC3C27" w:rsidRPr="00B138F3" w:rsidRDefault="00DC3C27" w:rsidP="000D12C2">
            <w:pPr>
              <w:widowControl w:val="0"/>
              <w:rPr>
                <w:rFonts w:ascii="GHEA Grapalat" w:hAnsi="GHEA Grapalat" w:cs="Sylfaen"/>
              </w:rPr>
            </w:pPr>
          </w:p>
          <w:p w14:paraId="74B59342" w14:textId="77777777" w:rsidR="00DC3C27" w:rsidRPr="00B138F3" w:rsidRDefault="00DC3C27" w:rsidP="000D12C2">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74DF4B8D" w14:textId="77777777" w:rsidR="00DC3C27" w:rsidRPr="00B138F3" w:rsidRDefault="00DC3C27" w:rsidP="000D12C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56254BD" w14:textId="77777777" w:rsidR="00DC3C27" w:rsidRPr="00B138F3" w:rsidRDefault="00DC3C27" w:rsidP="000D12C2">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8599B86" w14:textId="77777777" w:rsidR="00DC3C27" w:rsidRPr="00B138F3" w:rsidRDefault="00DC3C27" w:rsidP="000D12C2">
            <w:pPr>
              <w:widowControl w:val="0"/>
              <w:rPr>
                <w:rFonts w:ascii="GHEA Grapalat" w:hAnsi="GHEA Grapalat" w:cs="Sylfaen"/>
              </w:rPr>
            </w:pPr>
          </w:p>
          <w:p w14:paraId="40B01462"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3E0ACFFD" w14:textId="77777777" w:rsidR="00DC3C27" w:rsidRPr="00B138F3" w:rsidRDefault="00DC3C27" w:rsidP="000D12C2">
            <w:pPr>
              <w:widowControl w:val="0"/>
              <w:jc w:val="right"/>
              <w:rPr>
                <w:rFonts w:ascii="GHEA Grapalat" w:hAnsi="GHEA Grapalat" w:cs="Tahoma"/>
              </w:rPr>
            </w:pPr>
          </w:p>
          <w:p w14:paraId="3FD9F553"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27A557E1" w14:textId="77777777" w:rsidR="00DC3C27" w:rsidRPr="00B138F3" w:rsidRDefault="00DC3C27" w:rsidP="000D12C2">
            <w:pPr>
              <w:widowControl w:val="0"/>
              <w:rPr>
                <w:rFonts w:ascii="GHEA Grapalat" w:hAnsi="GHEA Grapalat" w:cs="Sylfaen"/>
              </w:rPr>
            </w:pPr>
          </w:p>
          <w:p w14:paraId="0D292DB4" w14:textId="77777777" w:rsidR="00DC3C27" w:rsidRPr="00B138F3" w:rsidRDefault="00DC3C27" w:rsidP="000D12C2">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C3C27" w:rsidRPr="00B138F3" w14:paraId="4A1301B7" w14:textId="77777777" w:rsidTr="000D12C2">
        <w:trPr>
          <w:trHeight w:val="2194"/>
        </w:trPr>
        <w:tc>
          <w:tcPr>
            <w:tcW w:w="5616" w:type="dxa"/>
            <w:tcBorders>
              <w:top w:val="single" w:sz="4" w:space="0" w:color="auto"/>
              <w:left w:val="single" w:sz="4" w:space="0" w:color="auto"/>
              <w:right w:val="single" w:sz="4" w:space="0" w:color="auto"/>
            </w:tcBorders>
            <w:noWrap/>
            <w:vAlign w:val="bottom"/>
          </w:tcPr>
          <w:p w14:paraId="2D9E0570" w14:textId="77777777" w:rsidR="00DC3C27" w:rsidRPr="00B138F3" w:rsidRDefault="00DC3C27" w:rsidP="000D12C2">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2436D89" w14:textId="77777777" w:rsidR="00DC3C27" w:rsidRPr="00B138F3" w:rsidRDefault="00DC3C27" w:rsidP="000D12C2">
            <w:pPr>
              <w:widowControl w:val="0"/>
              <w:rPr>
                <w:rFonts w:ascii="GHEA Grapalat" w:hAnsi="GHEA Grapalat"/>
              </w:rPr>
            </w:pPr>
          </w:p>
          <w:p w14:paraId="0FCDDE10"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67CCD59D" w14:textId="77777777" w:rsidR="00DC3C27" w:rsidRPr="00B138F3" w:rsidRDefault="00DC3C27" w:rsidP="000D12C2">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82BE504" w14:textId="77777777" w:rsidR="00DC3C27" w:rsidRPr="00B138F3" w:rsidRDefault="00DC3C27" w:rsidP="000D12C2">
            <w:pPr>
              <w:widowControl w:val="0"/>
              <w:rPr>
                <w:rFonts w:ascii="GHEA Grapalat" w:hAnsi="GHEA Grapalat" w:cs="Tahoma"/>
              </w:rPr>
            </w:pPr>
          </w:p>
          <w:p w14:paraId="06FDA366" w14:textId="77777777" w:rsidR="00DC3C27" w:rsidRPr="00B138F3" w:rsidRDefault="00DC3C27" w:rsidP="000D12C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4B722478" w14:textId="77777777" w:rsidR="00DC3C27" w:rsidRPr="00B138F3" w:rsidRDefault="00DC3C27" w:rsidP="000D12C2">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4EDF412" w14:textId="77777777" w:rsidR="00DC3C27" w:rsidRPr="00B138F3" w:rsidRDefault="00DC3C27" w:rsidP="000D12C2">
            <w:pPr>
              <w:widowControl w:val="0"/>
              <w:rPr>
                <w:rFonts w:ascii="GHEA Grapalat" w:hAnsi="GHEA Grapalat" w:cs="Tahoma"/>
              </w:rPr>
            </w:pPr>
          </w:p>
          <w:p w14:paraId="67B946A1"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49D78480" w14:textId="77777777" w:rsidR="00DC3C27" w:rsidRPr="00B138F3" w:rsidRDefault="00DC3C27" w:rsidP="000D12C2">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C02FF8F" w14:textId="77777777" w:rsidR="00DC3C27" w:rsidRPr="00B138F3" w:rsidRDefault="00DC3C27" w:rsidP="000D12C2">
            <w:pPr>
              <w:widowControl w:val="0"/>
              <w:rPr>
                <w:rFonts w:ascii="GHEA Grapalat" w:hAnsi="GHEA Grapalat" w:cs="Arial"/>
              </w:rPr>
            </w:pPr>
          </w:p>
        </w:tc>
      </w:tr>
      <w:tr w:rsidR="00DC3C27" w:rsidRPr="00B138F3" w14:paraId="13500C62"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5635B18E" w14:textId="77777777" w:rsidR="00DC3C27" w:rsidRPr="00B138F3" w:rsidRDefault="00DC3C27" w:rsidP="000D12C2">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64E979E3" w14:textId="77777777" w:rsidR="00DC3C27" w:rsidRPr="00B138F3" w:rsidRDefault="00DC3C27" w:rsidP="000D12C2">
            <w:pPr>
              <w:widowControl w:val="0"/>
              <w:rPr>
                <w:rFonts w:ascii="GHEA Grapalat" w:hAnsi="GHEA Grapalat" w:cs="Sylfaen"/>
              </w:rPr>
            </w:pPr>
          </w:p>
          <w:p w14:paraId="6BF5E97B" w14:textId="77777777" w:rsidR="00DC3C27" w:rsidRPr="00B138F3" w:rsidRDefault="00DC3C27" w:rsidP="000D12C2">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40B02BA" w14:textId="77777777" w:rsidR="00DC3C27" w:rsidRPr="00B138F3" w:rsidRDefault="00DC3C27" w:rsidP="000D12C2">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45747AE7" w14:textId="77777777" w:rsidR="00DC3C27" w:rsidRPr="00B138F3" w:rsidRDefault="00DC3C27" w:rsidP="000D12C2">
            <w:pPr>
              <w:widowControl w:val="0"/>
              <w:rPr>
                <w:rFonts w:ascii="GHEA Grapalat" w:hAnsi="GHEA Grapalat"/>
              </w:rPr>
            </w:pPr>
          </w:p>
          <w:p w14:paraId="209BC7E3"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23.в Дата исполнения: "___" ___ 20___г.</w:t>
            </w:r>
          </w:p>
        </w:tc>
      </w:tr>
    </w:tbl>
    <w:p w14:paraId="00F7D8EF" w14:textId="77777777" w:rsidR="00DC3C27" w:rsidRPr="00B138F3" w:rsidRDefault="00DC3C27" w:rsidP="00DC3C27">
      <w:pPr>
        <w:widowControl w:val="0"/>
        <w:jc w:val="center"/>
        <w:rPr>
          <w:rFonts w:ascii="GHEA Grapalat" w:hAnsi="GHEA Grapalat" w:cs="Sylfaen"/>
        </w:rPr>
      </w:pPr>
    </w:p>
    <w:p w14:paraId="3F49E752" w14:textId="77777777" w:rsidR="00DC3C27" w:rsidRPr="00E752B6" w:rsidRDefault="00DC3C27" w:rsidP="00DC3C27">
      <w:pPr>
        <w:rPr>
          <w:rFonts w:ascii="GHEA Grapalat" w:hAnsi="GHEA Grapalat" w:cs="Sylfaen"/>
        </w:rPr>
      </w:pPr>
    </w:p>
    <w:p w14:paraId="113C0BDC" w14:textId="77777777" w:rsidR="00DC3C27" w:rsidRDefault="00DC3C27" w:rsidP="00DC3C27">
      <w:pPr>
        <w:rPr>
          <w:rFonts w:ascii="GHEA Grapalat" w:hAnsi="GHEA Grapalat" w:cs="Sylfaen"/>
          <w:lang w:val="hy-AM"/>
        </w:rPr>
      </w:pPr>
    </w:p>
    <w:p w14:paraId="479FB869" w14:textId="77777777" w:rsidR="00DC3C27" w:rsidRDefault="00DC3C27" w:rsidP="00DC3C27">
      <w:pPr>
        <w:rPr>
          <w:rFonts w:ascii="GHEA Grapalat" w:hAnsi="GHEA Grapalat" w:cs="Sylfaen"/>
          <w:lang w:val="hy-AM"/>
        </w:rPr>
      </w:pPr>
    </w:p>
    <w:p w14:paraId="5572648B" w14:textId="77777777" w:rsidR="00DC3C27" w:rsidRDefault="00DC3C27" w:rsidP="00DC3C27">
      <w:pPr>
        <w:rPr>
          <w:rFonts w:ascii="GHEA Grapalat" w:hAnsi="GHEA Grapalat" w:cs="Sylfaen"/>
          <w:lang w:val="hy-AM"/>
        </w:rPr>
      </w:pPr>
    </w:p>
    <w:p w14:paraId="2087FE84" w14:textId="77777777" w:rsidR="00DC3C27" w:rsidRDefault="00DC3C27" w:rsidP="00DC3C27">
      <w:pPr>
        <w:rPr>
          <w:rFonts w:ascii="GHEA Grapalat" w:hAnsi="GHEA Grapalat" w:cs="Sylfaen"/>
          <w:lang w:val="hy-AM"/>
        </w:rPr>
      </w:pPr>
    </w:p>
    <w:p w14:paraId="1C3BD583" w14:textId="77777777" w:rsidR="00DC3C27" w:rsidRDefault="00DC3C27" w:rsidP="00DC3C27">
      <w:pPr>
        <w:rPr>
          <w:rFonts w:ascii="GHEA Grapalat" w:hAnsi="GHEA Grapalat" w:cs="Sylfaen"/>
          <w:lang w:val="hy-AM"/>
        </w:rPr>
      </w:pPr>
    </w:p>
    <w:p w14:paraId="3E7AC7F9" w14:textId="77777777" w:rsidR="00DC3C27" w:rsidRDefault="00DC3C27" w:rsidP="00DC3C27">
      <w:pPr>
        <w:rPr>
          <w:rFonts w:ascii="GHEA Grapalat" w:hAnsi="GHEA Grapalat" w:cs="Sylfaen"/>
          <w:lang w:val="hy-AM"/>
        </w:rPr>
      </w:pPr>
    </w:p>
    <w:p w14:paraId="07567CF1" w14:textId="77777777" w:rsidR="00DC3C27" w:rsidRDefault="00DC3C27" w:rsidP="00DC3C27">
      <w:pPr>
        <w:rPr>
          <w:rFonts w:ascii="GHEA Grapalat" w:hAnsi="GHEA Grapalat" w:cs="Sylfaen"/>
          <w:lang w:val="hy-AM"/>
        </w:rPr>
      </w:pPr>
    </w:p>
    <w:p w14:paraId="1C03E918" w14:textId="77777777" w:rsidR="00DC3C27" w:rsidRDefault="00DC3C27" w:rsidP="00DC3C27">
      <w:pPr>
        <w:rPr>
          <w:rFonts w:ascii="GHEA Grapalat" w:hAnsi="GHEA Grapalat" w:cs="Sylfaen"/>
          <w:lang w:val="hy-AM"/>
        </w:rPr>
      </w:pPr>
    </w:p>
    <w:p w14:paraId="5D11F264" w14:textId="77777777" w:rsidR="00DC3C27" w:rsidRDefault="00DC3C27" w:rsidP="00DC3C27">
      <w:pPr>
        <w:rPr>
          <w:rFonts w:ascii="GHEA Grapalat" w:hAnsi="GHEA Grapalat" w:cs="Sylfaen"/>
          <w:lang w:val="hy-AM"/>
        </w:rPr>
      </w:pPr>
    </w:p>
    <w:p w14:paraId="148CDAC5" w14:textId="77777777" w:rsidR="00DC3C27" w:rsidRDefault="00DC3C27" w:rsidP="00DC3C27">
      <w:pPr>
        <w:rPr>
          <w:rFonts w:ascii="GHEA Grapalat" w:hAnsi="GHEA Grapalat" w:cs="Sylfaen"/>
          <w:lang w:val="hy-AM"/>
        </w:rPr>
      </w:pPr>
    </w:p>
    <w:p w14:paraId="7AB17561" w14:textId="77777777" w:rsidR="00DC3C27" w:rsidRPr="00B138F3" w:rsidRDefault="00DC3C27" w:rsidP="00DC3C2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4F104D3" w14:textId="77777777" w:rsidR="00DC3C27" w:rsidRPr="00B138F3" w:rsidRDefault="00DC3C27" w:rsidP="00DC3C27">
      <w:pPr>
        <w:rPr>
          <w:rFonts w:ascii="GHEA Grapalat" w:hAnsi="GHEA Grapalat" w:cs="Sylfaen"/>
        </w:rPr>
      </w:pPr>
      <w:r w:rsidRPr="00B138F3">
        <w:rPr>
          <w:rFonts w:ascii="GHEA Grapalat" w:hAnsi="GHEA Grapalat" w:cs="Sylfaen"/>
        </w:rPr>
        <w:br w:type="page"/>
      </w:r>
    </w:p>
    <w:p w14:paraId="2D52CC6C" w14:textId="77777777" w:rsidR="00DC3C27" w:rsidRPr="00B138F3" w:rsidRDefault="00DC3C27" w:rsidP="00DC3C2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C3C27" w:rsidRPr="00B138F3" w14:paraId="666987C5"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926C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ED2389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1D23347"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80601A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97991B2"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7D73E7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7835AA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Сторона,</w:t>
            </w:r>
          </w:p>
          <w:p w14:paraId="25399E3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E76C2B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D1915E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C3C27" w:rsidRPr="00B138F3" w14:paraId="09D748CD"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8A766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FECD4C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BAB0F3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C726FD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D38746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5</w:t>
            </w:r>
          </w:p>
        </w:tc>
      </w:tr>
      <w:tr w:rsidR="00DC3C27" w:rsidRPr="00B138F3" w14:paraId="6955781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1093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E0003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18CDFF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7A06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61570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C3C27" w:rsidRPr="00B138F3" w14:paraId="2809078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EE14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E9196C5"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251FE3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92B7C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DA257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C3C27" w:rsidRPr="00B138F3" w14:paraId="46AE7F6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72441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3AB3133"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98B3B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0027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D1C9B13"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7619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C3C27" w:rsidRPr="00B138F3" w14:paraId="5015AA8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5B1E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5B9DD77"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671F82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497C1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372A06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257744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54243CF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3AEC5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18A429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028708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72636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15D5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3126656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43911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42121F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62238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5294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19E22F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AB0868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58FC04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0CF14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090972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60421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9216A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A7B18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F5E091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29F9B83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F2B9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C93A7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6D4E0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C54A4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EBE398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B2372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E1CBF6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1CFD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4584A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8FEA65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40A08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565C94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8B1F55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7B15257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794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02475A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65478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AB69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8001A7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70377B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DC3C27" w:rsidRPr="00B138F3" w14:paraId="3D49E60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4BFD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F39E6C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B571E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366BF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AD81FF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04F4D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15CA76E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0A32A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D46B6B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CDB85B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A54FB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EEF21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7A27AB1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17E1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28F65A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23C09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4F8A5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A7AA87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E9D78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4CFF000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DA9B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38095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04408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2C1A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C04D87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0F11D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C3C27" w:rsidRPr="00B138F3" w14:paraId="1C8F578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B0BE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07E549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80149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A21E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37BB8D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C6F800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C3C27" w:rsidRPr="00B138F3" w14:paraId="0FE1093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E68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3AA637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AB6C35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71BF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D1F64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649CA57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12A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0D51C1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AA35C6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1C77D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72D6C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7390392"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847D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DDEDF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A24E6D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B98F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3DC29B2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DC630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C3C27" w:rsidRPr="00B138F3" w14:paraId="6A4A5F20"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4AD806" w14:textId="77777777" w:rsidR="00DC3C27" w:rsidRPr="00B138F3" w:rsidDel="0010680B" w:rsidRDefault="00DC3C27" w:rsidP="000D12C2">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F4E2BC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4F35E9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7FCDB3"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D030A98"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8BA366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AC59DF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C3C27" w:rsidRPr="00B138F3" w14:paraId="17B246F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3050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291E99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2BAE2B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97EA9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D1026A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4FA6E50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0ACFEA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DC3C27" w:rsidRPr="00B138F3" w14:paraId="7BE55AA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8C2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139DD9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3F733E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90539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4E43DD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3256D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DF2EFC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C3C27" w:rsidRPr="00B138F3" w14:paraId="69048A8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D3430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BBE80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64B70B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2F14C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43D3EB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C9C725D"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8DC18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EB320F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C3C27" w:rsidRPr="00B138F3" w14:paraId="2874E69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4365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A937D9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745F2A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7BDB7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79F77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BC8265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DC3C27" w:rsidRPr="00B138F3" w14:paraId="31A8EDB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F5E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398B24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3FB67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BC2F6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4730B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C83CD7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76D92E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C3C27" w:rsidRPr="00B138F3" w14:paraId="4DE9B01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B3C0B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2F4503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1B743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EAF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11B1E7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6D2322" w14:textId="77777777" w:rsidR="00DC3C27" w:rsidRPr="00B138F3" w:rsidRDefault="00DC3C27" w:rsidP="000D12C2">
            <w:pPr>
              <w:widowControl w:val="0"/>
              <w:jc w:val="center"/>
              <w:rPr>
                <w:rFonts w:ascii="GHEA Grapalat" w:hAnsi="GHEA Grapalat"/>
                <w:sz w:val="18"/>
                <w:szCs w:val="18"/>
              </w:rPr>
            </w:pPr>
          </w:p>
        </w:tc>
      </w:tr>
      <w:tr w:rsidR="00DC3C27" w:rsidRPr="00B138F3" w14:paraId="4479121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5029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6109F4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6BBA4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978C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BFB9E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F066C64" w14:textId="77777777" w:rsidR="00DC3C27" w:rsidRPr="00B138F3" w:rsidRDefault="00DC3C27" w:rsidP="000D12C2">
            <w:pPr>
              <w:widowControl w:val="0"/>
              <w:jc w:val="center"/>
              <w:rPr>
                <w:rFonts w:ascii="GHEA Grapalat" w:hAnsi="GHEA Grapalat"/>
                <w:sz w:val="18"/>
                <w:szCs w:val="18"/>
              </w:rPr>
            </w:pPr>
          </w:p>
        </w:tc>
      </w:tr>
      <w:tr w:rsidR="00DC3C27" w:rsidRPr="00B138F3" w14:paraId="0536933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B7ED6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21C25B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CE0DE3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BA99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69FF7C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1F1682E" w14:textId="77777777" w:rsidR="00DC3C27" w:rsidRPr="00B138F3" w:rsidRDefault="00DC3C27" w:rsidP="000D12C2">
            <w:pPr>
              <w:widowControl w:val="0"/>
              <w:jc w:val="center"/>
              <w:rPr>
                <w:rFonts w:ascii="GHEA Grapalat" w:hAnsi="GHEA Grapalat"/>
                <w:sz w:val="18"/>
                <w:szCs w:val="18"/>
              </w:rPr>
            </w:pPr>
          </w:p>
        </w:tc>
      </w:tr>
      <w:tr w:rsidR="00DC3C27" w:rsidRPr="00B138F3" w14:paraId="03C7F8F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BA6B0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FA932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F3F69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910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7FE3C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7F6C961E" w14:textId="77777777" w:rsidR="00DC3C27" w:rsidRPr="00B138F3" w:rsidRDefault="00DC3C27" w:rsidP="000D12C2">
            <w:pPr>
              <w:widowControl w:val="0"/>
              <w:jc w:val="center"/>
              <w:rPr>
                <w:rFonts w:ascii="GHEA Grapalat" w:hAnsi="GHEA Grapalat"/>
                <w:sz w:val="18"/>
                <w:szCs w:val="18"/>
              </w:rPr>
            </w:pPr>
          </w:p>
        </w:tc>
      </w:tr>
      <w:tr w:rsidR="00DC3C27" w:rsidRPr="00B138F3" w14:paraId="7714CFC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A7873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AFBB8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5DA41F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2121A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F13FE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0C974A" w14:textId="77777777" w:rsidR="00DC3C27" w:rsidRPr="00B138F3" w:rsidRDefault="00DC3C27" w:rsidP="000D12C2">
            <w:pPr>
              <w:widowControl w:val="0"/>
              <w:jc w:val="center"/>
              <w:rPr>
                <w:rFonts w:ascii="GHEA Grapalat" w:hAnsi="GHEA Grapalat"/>
                <w:sz w:val="18"/>
                <w:szCs w:val="18"/>
              </w:rPr>
            </w:pPr>
          </w:p>
        </w:tc>
      </w:tr>
      <w:tr w:rsidR="00DC3C27" w:rsidRPr="00B138F3" w14:paraId="62F24BC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382E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E716C3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051A93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D65D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5CEF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2B15DA" w14:textId="77777777" w:rsidR="00DC3C27" w:rsidRPr="00B138F3" w:rsidRDefault="00DC3C27" w:rsidP="000D12C2">
            <w:pPr>
              <w:widowControl w:val="0"/>
              <w:jc w:val="center"/>
              <w:rPr>
                <w:rFonts w:ascii="GHEA Grapalat" w:hAnsi="GHEA Grapalat"/>
                <w:sz w:val="18"/>
                <w:szCs w:val="18"/>
              </w:rPr>
            </w:pPr>
          </w:p>
        </w:tc>
      </w:tr>
    </w:tbl>
    <w:p w14:paraId="0452B7D7" w14:textId="77777777" w:rsidR="00DC3C27" w:rsidRPr="00B138F3" w:rsidRDefault="00DC3C27" w:rsidP="00DC3C27">
      <w:pPr>
        <w:widowControl w:val="0"/>
        <w:ind w:left="567" w:right="565"/>
        <w:jc w:val="center"/>
        <w:rPr>
          <w:rFonts w:ascii="GHEA Grapalat" w:hAnsi="GHEA Grapalat"/>
          <w:b/>
        </w:rPr>
      </w:pPr>
    </w:p>
    <w:p w14:paraId="746367B4" w14:textId="77777777" w:rsidR="00DC3C27" w:rsidRPr="009817A7" w:rsidRDefault="00DC3C27" w:rsidP="00DC3C27">
      <w:pPr>
        <w:widowControl w:val="0"/>
        <w:ind w:left="567" w:right="565"/>
        <w:jc w:val="center"/>
        <w:rPr>
          <w:rFonts w:ascii="GHEA Grapalat" w:hAnsi="GHEA Grapalat"/>
          <w:b/>
        </w:rPr>
      </w:pPr>
    </w:p>
    <w:p w14:paraId="248E51DD" w14:textId="77777777" w:rsidR="00DC3C27" w:rsidRDefault="00DC3C27" w:rsidP="00DC3C27">
      <w:pPr>
        <w:rPr>
          <w:rFonts w:ascii="GHEA Grapalat" w:hAnsi="GHEA Grapalat"/>
          <w:b/>
        </w:rPr>
      </w:pPr>
      <w:r>
        <w:rPr>
          <w:rFonts w:ascii="GHEA Grapalat" w:hAnsi="GHEA Grapalat"/>
          <w:b/>
        </w:rPr>
        <w:br w:type="page"/>
      </w:r>
    </w:p>
    <w:p w14:paraId="02E74D4D" w14:textId="77777777" w:rsidR="00DC3C27" w:rsidRDefault="00DC3C27" w:rsidP="00DC3C27">
      <w:pPr>
        <w:rPr>
          <w:rFonts w:ascii="GHEA Grapalat" w:hAnsi="GHEA Grapalat"/>
          <w:b/>
        </w:rPr>
      </w:pPr>
    </w:p>
    <w:p w14:paraId="7E8D376B" w14:textId="77777777" w:rsidR="00DC3C27" w:rsidRPr="006F1605" w:rsidRDefault="00DC3C27" w:rsidP="00DC3C27">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14:paraId="0A9409C6" w14:textId="5C25EBD6" w:rsidR="00DC3C27" w:rsidRPr="00C95D0C" w:rsidRDefault="00DC3C27" w:rsidP="00DC3C27">
      <w:pPr>
        <w:pStyle w:val="BodyTextIndent3"/>
        <w:widowControl w:val="0"/>
        <w:spacing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под кодом "EQ-GHTsDzB-</w:t>
      </w:r>
      <w:r w:rsidR="00AA28AF">
        <w:rPr>
          <w:rFonts w:ascii="GHEA Grapalat" w:hAnsi="GHEA Grapalat"/>
          <w:b/>
          <w:sz w:val="24"/>
          <w:szCs w:val="24"/>
        </w:rPr>
        <w:t>24/115</w:t>
      </w:r>
      <w:r>
        <w:rPr>
          <w:rFonts w:ascii="GHEA Grapalat" w:hAnsi="GHEA Grapalat"/>
          <w:b/>
          <w:sz w:val="24"/>
          <w:szCs w:val="24"/>
        </w:rPr>
        <w:t>"</w:t>
      </w:r>
      <w:r>
        <w:rPr>
          <w:rStyle w:val="FootnoteReference"/>
          <w:rFonts w:ascii="GHEA Grapalat" w:hAnsi="GHEA Grapalat"/>
          <w:b/>
          <w:sz w:val="24"/>
          <w:szCs w:val="24"/>
        </w:rPr>
        <w:footnoteReference w:customMarkFollows="1" w:id="14"/>
        <w:t>*</w:t>
      </w:r>
    </w:p>
    <w:p w14:paraId="6C47ABBF" w14:textId="77777777" w:rsidR="00DC3C27" w:rsidRPr="00AD29CE" w:rsidRDefault="00DC3C27" w:rsidP="00DC3C27">
      <w:pPr>
        <w:widowControl w:val="0"/>
        <w:jc w:val="right"/>
        <w:rPr>
          <w:rFonts w:ascii="GHEA Grapalat" w:hAnsi="GHEA Grapalat"/>
          <w:i/>
        </w:rPr>
      </w:pPr>
    </w:p>
    <w:p w14:paraId="1494AEC8" w14:textId="26D79265" w:rsidR="00DC3C27" w:rsidRPr="00936B04" w:rsidRDefault="00DC3C27" w:rsidP="00DC3C27">
      <w:pPr>
        <w:widowControl w:val="0"/>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________________________ ДЛЯ НУЖД ГОСУДАРСТВА </w:t>
      </w:r>
    </w:p>
    <w:p w14:paraId="2701F3D1" w14:textId="77777777" w:rsidR="00DC3C27" w:rsidRDefault="00DC3C27" w:rsidP="00DC3C27">
      <w:pPr>
        <w:widowControl w:val="0"/>
        <w:jc w:val="center"/>
        <w:rPr>
          <w:rFonts w:ascii="GHEA Grapalat" w:hAnsi="GHEA Grapalat"/>
          <w:b/>
          <w:lang w:val="en-US"/>
        </w:rPr>
      </w:pPr>
      <w:r w:rsidRPr="00936B04">
        <w:rPr>
          <w:rFonts w:ascii="GHEA Grapalat" w:hAnsi="GHEA Grapalat"/>
          <w:b/>
        </w:rPr>
        <w:t>№ ___________________</w:t>
      </w:r>
    </w:p>
    <w:p w14:paraId="10F36581" w14:textId="77777777" w:rsidR="00DC3C27" w:rsidRPr="00D04EA3" w:rsidDel="00DE24EF" w:rsidRDefault="00DC3C27" w:rsidP="00DC3C27">
      <w:pPr>
        <w:widowControl w:val="0"/>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DC3C27" w14:paraId="5C60258A" w14:textId="77777777" w:rsidTr="000D12C2">
        <w:tc>
          <w:tcPr>
            <w:tcW w:w="4643" w:type="dxa"/>
          </w:tcPr>
          <w:p w14:paraId="6489D1C4" w14:textId="77777777" w:rsidR="00DC3C27" w:rsidRPr="00D04EA3" w:rsidRDefault="00DC3C27" w:rsidP="000D12C2">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641261F" w14:textId="77777777" w:rsidR="00DC3C27" w:rsidRPr="00D04EA3" w:rsidRDefault="00DC3C27" w:rsidP="000D12C2">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6F8CF466" w14:textId="77777777" w:rsidR="00DC3C27" w:rsidRPr="00AD29CE" w:rsidRDefault="00DC3C27" w:rsidP="00DC3C27">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D88E205" w14:textId="77777777" w:rsidR="00DC3C27" w:rsidRPr="00AD29CE" w:rsidDel="00DE24EF" w:rsidRDefault="00DC3C27" w:rsidP="00DC3C27">
      <w:pPr>
        <w:widowControl w:val="0"/>
        <w:jc w:val="both"/>
        <w:rPr>
          <w:del w:id="18" w:author="Vardan" w:date="2022-03-24T23:12:00Z"/>
          <w:rFonts w:ascii="GHEA Grapalat" w:hAnsi="GHEA Grapalat"/>
          <w:i/>
        </w:rPr>
      </w:pPr>
    </w:p>
    <w:p w14:paraId="5753A21F" w14:textId="77777777" w:rsidR="00DC3C27" w:rsidRPr="00D04EA3" w:rsidRDefault="00DC3C27" w:rsidP="00DC3C27">
      <w:pPr>
        <w:jc w:val="center"/>
        <w:rPr>
          <w:rFonts w:ascii="GHEA Grapalat" w:hAnsi="GHEA Grapalat"/>
          <w:b/>
        </w:rPr>
      </w:pPr>
      <w:r w:rsidRPr="00D04EA3">
        <w:rPr>
          <w:rFonts w:ascii="GHEA Grapalat" w:hAnsi="GHEA Grapalat"/>
          <w:b/>
        </w:rPr>
        <w:t>1. ПРЕДМЕТ ДОГОВОРА</w:t>
      </w:r>
    </w:p>
    <w:p w14:paraId="3E7F63F7"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600621">
        <w:rPr>
          <w:rFonts w:ascii="GHEA Grapalat" w:hAnsi="GHEA Grapalat"/>
        </w:rPr>
        <w:t>текущих услуг, требующие срочного решения</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82AD95E" w14:textId="77777777" w:rsidR="00DC3C27" w:rsidRPr="003F3FE8" w:rsidRDefault="00DC3C27" w:rsidP="00DC3C27">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5EE1AE6F" w14:textId="77777777" w:rsidR="00DC3C27" w:rsidRDefault="00DC3C27" w:rsidP="00DC3C27">
      <w:pPr>
        <w:rPr>
          <w:rFonts w:ascii="GHEA Grapalat" w:hAnsi="GHEA Grapalat" w:cs="Sylfaen"/>
        </w:rPr>
      </w:pPr>
    </w:p>
    <w:p w14:paraId="12EDB683" w14:textId="62BB1352" w:rsidR="00DC3C27" w:rsidRPr="00AD29CE" w:rsidRDefault="00477732" w:rsidP="00477732">
      <w:pPr>
        <w:widowControl w:val="0"/>
        <w:rPr>
          <w:rFonts w:ascii="GHEA Grapalat" w:hAnsi="GHEA Grapalat" w:cs="Sylfaen"/>
          <w:b/>
          <w:smallCaps/>
        </w:rPr>
      </w:pPr>
      <w:r>
        <w:rPr>
          <w:rFonts w:ascii="GHEA Grapalat" w:hAnsi="GHEA Grapalat"/>
          <w:b/>
          <w:smallCaps/>
        </w:rPr>
        <w:t xml:space="preserve">          </w:t>
      </w:r>
      <w:r w:rsidR="00DC3C27" w:rsidRPr="00AD29CE">
        <w:rPr>
          <w:rFonts w:ascii="GHEA Grapalat" w:hAnsi="GHEA Grapalat"/>
          <w:b/>
          <w:smallCaps/>
        </w:rPr>
        <w:t>2. ПРАВА И ОБЯЗАННОСТИ СТОРОН</w:t>
      </w:r>
    </w:p>
    <w:p w14:paraId="447F7F6E" w14:textId="77777777" w:rsidR="00DC3C27" w:rsidRPr="00AD29CE" w:rsidRDefault="00DC3C27" w:rsidP="00DC3C27">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6A486F82" w14:textId="77777777" w:rsidR="00DC3C27" w:rsidRPr="008B7378" w:rsidRDefault="00DC3C27" w:rsidP="00DC3C27">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77EAB22E" w14:textId="77777777" w:rsidR="00DC3C27" w:rsidRPr="00AD29CE" w:rsidRDefault="00DC3C27" w:rsidP="00DC3C27">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01C27465"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1BF7E68A" w14:textId="77777777" w:rsidR="00DC3C27" w:rsidRPr="00A115B0" w:rsidRDefault="00DC3C27" w:rsidP="00DC3C27">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Pr="004B7F02">
        <w:rPr>
          <w:rFonts w:ascii="GHEA Grapalat" w:hAnsi="GHEA Grapalat"/>
          <w:vertAlign w:val="superscript"/>
        </w:rPr>
        <w:t>16.2</w:t>
      </w:r>
    </w:p>
    <w:p w14:paraId="1053F72F" w14:textId="77777777" w:rsidR="00DC3C27" w:rsidRPr="00BC61E7" w:rsidRDefault="00DC3C27" w:rsidP="00DC3C27">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003E6F4A"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640199C"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14236A91"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lastRenderedPageBreak/>
        <w:t>б)</w:t>
      </w:r>
      <w:r w:rsidRPr="00561745">
        <w:rPr>
          <w:rFonts w:ascii="GHEA Grapalat" w:hAnsi="GHEA Grapalat"/>
        </w:rPr>
        <w:tab/>
      </w:r>
      <w:r w:rsidRPr="00AD29CE">
        <w:rPr>
          <w:rFonts w:ascii="GHEA Grapalat" w:hAnsi="GHEA Grapalat"/>
        </w:rPr>
        <w:t>нарушен срок предоставления услуги.</w:t>
      </w:r>
    </w:p>
    <w:p w14:paraId="2DBBE5F6" w14:textId="77777777"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1C71EB6E"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5961A55D"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1211C8CA" w14:textId="77777777" w:rsidR="00DC3C27" w:rsidRPr="004B7F02" w:rsidRDefault="00DC3C27" w:rsidP="00DC3C27">
      <w:pPr>
        <w:rPr>
          <w:rFonts w:ascii="GHEA Grapalat" w:hAnsi="GHEA Grapalat"/>
          <w:b/>
        </w:rPr>
      </w:pPr>
      <w:r w:rsidRPr="004B7F02">
        <w:rPr>
          <w:rFonts w:ascii="GHEA Grapalat" w:hAnsi="GHEA Grapalat"/>
          <w:b/>
        </w:rPr>
        <w:t>-----------------------------------</w:t>
      </w:r>
    </w:p>
    <w:p w14:paraId="4F50A55B" w14:textId="77777777" w:rsidR="00DC3C27" w:rsidRPr="004B7F02" w:rsidRDefault="00DC3C27" w:rsidP="00DC3C27">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63E461D5" w14:textId="51032B9E"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006B0DB9">
        <w:rPr>
          <w:rFonts w:ascii="GHEA Grapalat" w:hAnsi="GHEA Grapalat"/>
          <w:b/>
        </w:rPr>
        <w:t xml:space="preserve">  </w:t>
      </w:r>
      <w:r w:rsidRPr="00AD29CE">
        <w:rPr>
          <w:rFonts w:ascii="GHEA Grapalat" w:hAnsi="GHEA Grapalat"/>
          <w:b/>
        </w:rPr>
        <w:t>Исполнитель имеет право:</w:t>
      </w:r>
    </w:p>
    <w:p w14:paraId="4B8A170C"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0BA30C11" w14:textId="77777777"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0912A073"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2AA21F11"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288E8700"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7EDDCAD6" w14:textId="77777777" w:rsidR="00DC3C27" w:rsidRPr="00675CA2" w:rsidRDefault="00DC3C27" w:rsidP="00DC3C27">
      <w:pPr>
        <w:widowControl w:val="0"/>
        <w:ind w:firstLine="567"/>
        <w:jc w:val="both"/>
        <w:rPr>
          <w:rFonts w:ascii="GHEA Grapalat" w:hAnsi="GHEA Grapalat"/>
        </w:rPr>
      </w:pPr>
      <w:r w:rsidRPr="001A081D">
        <w:rPr>
          <w:rFonts w:ascii="GHEA Grapalat" w:hAnsi="GHEA Grapalat"/>
        </w:rPr>
        <w:t>2.4.</w:t>
      </w:r>
      <w:r w:rsidRPr="00234B8B">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14:paraId="1DBB6AA8" w14:textId="77777777" w:rsidR="00DC3C27" w:rsidRPr="00675CA2" w:rsidRDefault="00DC3C27" w:rsidP="00DC3C27">
      <w:pPr>
        <w:widowControl w:val="0"/>
        <w:ind w:firstLine="708"/>
        <w:jc w:val="both"/>
        <w:rPr>
          <w:rFonts w:ascii="GHEA Grapalat" w:hAnsi="GHEA Grapalat"/>
        </w:rPr>
      </w:pPr>
      <w:r w:rsidRPr="00675CA2">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39F76CB3" w14:textId="77777777" w:rsidR="00DC3C27" w:rsidRPr="00675CA2" w:rsidRDefault="00DC3C27" w:rsidP="00DC3C27">
      <w:pPr>
        <w:widowControl w:val="0"/>
        <w:ind w:firstLine="708"/>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GHEA Grapalat" w:hAnsi="GHEA Grapalat"/>
        </w:rPr>
        <w:footnoteReference w:customMarkFollows="1" w:id="15"/>
        <w:t>17</w:t>
      </w:r>
      <w:r w:rsidRPr="00675CA2">
        <w:rPr>
          <w:rFonts w:ascii="GHEA Grapalat" w:hAnsi="GHEA Grapalat"/>
        </w:rPr>
        <w:t>.</w:t>
      </w:r>
      <w:r w:rsidRPr="00675CA2">
        <w:rPr>
          <w:rFonts w:ascii="GHEA Grapalat" w:hAnsi="GHEA Grapalat"/>
          <w:lang w:val="hy-AM"/>
        </w:rPr>
        <w:t xml:space="preserve"> </w:t>
      </w:r>
      <w:r w:rsidRPr="00675CA2">
        <w:rPr>
          <w:rFonts w:ascii="GHEA Grapalat" w:hAnsi="GHEA Grapalat"/>
        </w:rPr>
        <w:t xml:space="preserve"> </w:t>
      </w:r>
    </w:p>
    <w:p w14:paraId="6411D54F" w14:textId="77777777" w:rsidR="00DC3C27" w:rsidRPr="00B138F3" w:rsidRDefault="00DC3C27" w:rsidP="00DC3C27">
      <w:pPr>
        <w:widowControl w:val="0"/>
        <w:tabs>
          <w:tab w:val="left" w:pos="1418"/>
        </w:tabs>
        <w:ind w:firstLine="567"/>
        <w:jc w:val="both"/>
        <w:rPr>
          <w:rFonts w:ascii="GHEA Grapalat" w:hAnsi="GHEA Grapalat"/>
        </w:rPr>
      </w:pPr>
    </w:p>
    <w:p w14:paraId="1B312014"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46A853B7"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B86FB7">
        <w:rPr>
          <w:rFonts w:ascii="GHEA Grapalat" w:hAnsi="GHEA Grapalat"/>
          <w:vertAlign w:val="superscript"/>
        </w:rPr>
        <w:t>17.1</w:t>
      </w:r>
      <w:r w:rsidRPr="00B86FB7">
        <w:rPr>
          <w:rFonts w:ascii="GHEA Grapalat" w:hAnsi="GHEA Grapalat"/>
        </w:rPr>
        <w:t xml:space="preserve"> </w:t>
      </w:r>
    </w:p>
    <w:p w14:paraId="42A07304"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w:t>
      </w:r>
      <w:r w:rsidRPr="00AD29CE">
        <w:rPr>
          <w:rFonts w:ascii="GHEA Grapalat" w:hAnsi="GHEA Grapalat"/>
        </w:rPr>
        <w:lastRenderedPageBreak/>
        <w:t>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20692AA2" w14:textId="6C9E4A1E"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393EAF">
        <w:rPr>
          <w:rFonts w:ascii="GHEA Grapalat" w:hAnsi="GHEA Grapalat"/>
        </w:rPr>
        <w:t>20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7D955BF2"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65F53D9C"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0C497CB1"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4. ЦЕНА ДОГОВОРА</w:t>
      </w:r>
    </w:p>
    <w:p w14:paraId="7A413ECE" w14:textId="77777777" w:rsidR="00DC3C27" w:rsidRPr="00D04EA3"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6"/>
        <w:t>18</w:t>
      </w:r>
      <w:r>
        <w:rPr>
          <w:rFonts w:ascii="GHEA Grapalat" w:hAnsi="GHEA Grapalat"/>
        </w:rPr>
        <w:t>.</w:t>
      </w:r>
    </w:p>
    <w:p w14:paraId="341360FE"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67CC95C"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C45CD80" w14:textId="77777777" w:rsidR="00DC3C27" w:rsidRDefault="00DC3C27" w:rsidP="00DC3C27">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Pr>
          <w:rFonts w:ascii="GHEA Grapalat" w:hAnsi="GHEA Grapalat"/>
        </w:rPr>
        <w:t xml:space="preserve">-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7CE983BC" w14:textId="77777777" w:rsidR="00DC3C27" w:rsidRDefault="00DC3C27" w:rsidP="00DC3C27">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3F3CF4">
        <w:rPr>
          <w:rFonts w:ascii="GHEA Grapalat" w:hAnsi="GHEA Grapalat"/>
          <w:lang w:val="hy-AM"/>
        </w:rPr>
        <w:lastRenderedPageBreak/>
        <w:t>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03F4E718" w14:textId="77777777" w:rsidR="009905EE" w:rsidRPr="00E84CE2" w:rsidRDefault="009905EE" w:rsidP="009905EE">
      <w:pPr>
        <w:widowControl w:val="0"/>
        <w:tabs>
          <w:tab w:val="left" w:pos="1134"/>
        </w:tabs>
        <w:ind w:firstLine="567"/>
        <w:jc w:val="both"/>
        <w:rPr>
          <w:rFonts w:ascii="GHEA Grapalat" w:hAnsi="GHEA Grapalat"/>
        </w:rPr>
      </w:pPr>
      <w:r w:rsidRPr="00E84CE2">
        <w:rPr>
          <w:rFonts w:ascii="GHEA Grapalat" w:hAnsi="GHEA Grapalat"/>
        </w:rPr>
        <w:t xml:space="preserve">Б. В случае покупки услуг участник не представляет заполненный им объемный лист-смету, а в случае признания выбранным участником платежи за исполнительные акты в рамках заключаемого договора осуществляются в соответствии с объемным листом - сметой, прилагаемым к приглашению, по следующей формуле: </w:t>
      </w:r>
      <w:r w:rsidRPr="00E84CE2">
        <w:rPr>
          <w:rFonts w:ascii="GHEA Grapalat" w:hAnsi="GHEA Grapalat"/>
          <w:lang w:val="en-US"/>
        </w:rPr>
        <w:t>VG</w:t>
      </w:r>
      <w:r w:rsidRPr="00E84CE2">
        <w:rPr>
          <w:rFonts w:ascii="GHEA Grapalat" w:hAnsi="GHEA Grapalat"/>
        </w:rPr>
        <w:t>=</w:t>
      </w:r>
      <w:r w:rsidRPr="00E84CE2">
        <w:rPr>
          <w:rFonts w:ascii="GHEA Grapalat" w:hAnsi="GHEA Grapalat"/>
          <w:lang w:val="en-US"/>
        </w:rPr>
        <w:t>MG</w:t>
      </w:r>
      <w:r w:rsidRPr="00E84CE2">
        <w:rPr>
          <w:rFonts w:ascii="GHEA Grapalat" w:hAnsi="GHEA Grapalat"/>
        </w:rPr>
        <w:t xml:space="preserve"> / </w:t>
      </w:r>
      <w:proofErr w:type="spellStart"/>
      <w:r w:rsidRPr="00E84CE2">
        <w:rPr>
          <w:rFonts w:ascii="GHEA Grapalat" w:hAnsi="GHEA Grapalat"/>
          <w:lang w:val="en-US"/>
        </w:rPr>
        <w:t>Ngxqc</w:t>
      </w:r>
      <w:proofErr w:type="spellEnd"/>
      <w:r w:rsidRPr="00E84CE2">
        <w:rPr>
          <w:rFonts w:ascii="GHEA Grapalat" w:hAnsi="GHEA Grapalat"/>
        </w:rPr>
        <w:t>, где</w:t>
      </w:r>
      <w:r w:rsidRPr="00E84CE2">
        <w:rPr>
          <w:rFonts w:ascii="GHEA Grapalat" w:hAnsi="GHEA Grapalat"/>
          <w:lang w:val="en-US"/>
        </w:rPr>
        <w:t>՝</w:t>
      </w:r>
    </w:p>
    <w:p w14:paraId="65523731" w14:textId="77777777" w:rsidR="009905EE" w:rsidRPr="00E84CE2" w:rsidRDefault="009905EE" w:rsidP="009905EE">
      <w:pPr>
        <w:widowControl w:val="0"/>
        <w:tabs>
          <w:tab w:val="left" w:pos="1134"/>
        </w:tabs>
        <w:ind w:firstLine="567"/>
        <w:jc w:val="both"/>
        <w:rPr>
          <w:rFonts w:ascii="GHEA Grapalat" w:hAnsi="GHEA Grapalat"/>
        </w:rPr>
      </w:pPr>
      <w:r w:rsidRPr="00E84CE2">
        <w:rPr>
          <w:rFonts w:ascii="GHEA Grapalat" w:hAnsi="GHEA Grapalat"/>
        </w:rPr>
        <w:t>Мг - это цена, предложенная выбранным участником в процентах.</w:t>
      </w:r>
    </w:p>
    <w:p w14:paraId="1E1C4AD7" w14:textId="77777777" w:rsidR="009905EE" w:rsidRPr="00E84CE2" w:rsidRDefault="009905EE" w:rsidP="009905EE">
      <w:pPr>
        <w:widowControl w:val="0"/>
        <w:tabs>
          <w:tab w:val="left" w:pos="1134"/>
        </w:tabs>
        <w:ind w:firstLine="567"/>
        <w:jc w:val="both"/>
        <w:rPr>
          <w:rFonts w:ascii="GHEA Grapalat" w:hAnsi="GHEA Grapalat"/>
        </w:rPr>
      </w:pPr>
      <w:r w:rsidRPr="00E84CE2">
        <w:rPr>
          <w:rFonts w:ascii="GHEA Grapalat" w:hAnsi="GHEA Grapalat"/>
          <w:lang w:val="en-US"/>
        </w:rPr>
        <w:t>NG</w:t>
      </w:r>
      <w:r w:rsidRPr="00E84CE2">
        <w:rPr>
          <w:rFonts w:ascii="GHEA Grapalat" w:hAnsi="GHEA Grapalat"/>
        </w:rPr>
        <w:t xml:space="preserve"> - это оценочная стоимость услуг, опубликованных в настоящем приглашении, в процентном выражении.</w:t>
      </w:r>
    </w:p>
    <w:p w14:paraId="74769311" w14:textId="77777777" w:rsidR="009905EE" w:rsidRPr="00DE24EF" w:rsidRDefault="009905EE" w:rsidP="00DC3C27">
      <w:pPr>
        <w:widowControl w:val="0"/>
        <w:tabs>
          <w:tab w:val="left" w:pos="1134"/>
        </w:tabs>
        <w:ind w:firstLine="567"/>
        <w:jc w:val="both"/>
        <w:rPr>
          <w:rFonts w:ascii="GHEA Grapalat" w:hAnsi="GHEA Grapalat"/>
        </w:rPr>
      </w:pPr>
    </w:p>
    <w:p w14:paraId="495E91D5"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5. ОТВЕТСТВЕННОСТЬ СТОРОН</w:t>
      </w:r>
    </w:p>
    <w:p w14:paraId="4C0D8087"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3D08A751" w14:textId="20A9D88B"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DE12B4">
        <w:rPr>
          <w:rFonts w:ascii="GHEA Grapalat" w:hAnsi="GHEA Grapalat"/>
        </w:rPr>
        <w:t>0.5</w:t>
      </w:r>
      <w:r w:rsidRPr="00AD29CE">
        <w:rPr>
          <w:rFonts w:ascii="GHEA Grapalat" w:hAnsi="GHEA Grapalat"/>
        </w:rPr>
        <w:t xml:space="preserve"> (</w:t>
      </w:r>
      <w:r w:rsidR="00DE12B4">
        <w:rPr>
          <w:rFonts w:ascii="GHEA Grapalat" w:hAnsi="GHEA Grapalat"/>
        </w:rPr>
        <w:t>ноль целых пять десятых</w:t>
      </w:r>
      <w:r w:rsidRPr="00AD29CE">
        <w:rPr>
          <w:rFonts w:ascii="GHEA Grapalat" w:hAnsi="GHEA Grapalat"/>
        </w:rPr>
        <w:t>) процента от суммы, предусмотренной в пункте 4.1 договора</w:t>
      </w:r>
      <w:r>
        <w:rPr>
          <w:rStyle w:val="FootnoteReference"/>
          <w:rFonts w:ascii="GHEA Grapalat" w:hAnsi="GHEA Grapalat"/>
        </w:rPr>
        <w:footnoteReference w:customMarkFollows="1" w:id="17"/>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100793F6" w14:textId="2CC04998"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sidR="00DE12B4" w:rsidRPr="00D66974">
        <w:rPr>
          <w:rFonts w:ascii="GHEA Grapalat" w:hAnsi="GHEA Grapalat" w:cs="Sylfaen"/>
          <w:sz w:val="20"/>
          <w:lang w:val="hy-AM"/>
        </w:rPr>
        <w:t xml:space="preserve">0,05 </w:t>
      </w:r>
      <w:r w:rsidRPr="00AD29CE">
        <w:rPr>
          <w:rFonts w:ascii="GHEA Grapalat" w:hAnsi="GHEA Grapalat"/>
        </w:rPr>
        <w:t>(</w:t>
      </w:r>
      <w:r w:rsidR="002B5C39">
        <w:rPr>
          <w:rFonts w:ascii="GHEA Grapalat" w:hAnsi="GHEA Grapalat"/>
        </w:rPr>
        <w:t>ноль целых</w:t>
      </w:r>
      <w:r w:rsidR="00DE12B4">
        <w:rPr>
          <w:rFonts w:ascii="GHEA Grapalat" w:hAnsi="GHEA Grapalat"/>
        </w:rPr>
        <w:t xml:space="preserve"> ноль</w:t>
      </w:r>
      <w:r w:rsidR="002B5C39">
        <w:rPr>
          <w:rFonts w:ascii="GHEA Grapalat" w:hAnsi="GHEA Grapalat"/>
        </w:rPr>
        <w:t xml:space="preserve"> </w:t>
      </w:r>
      <w:r w:rsidR="00DE12B4">
        <w:rPr>
          <w:rFonts w:ascii="GHEA Grapalat" w:hAnsi="GHEA Grapalat"/>
        </w:rPr>
        <w:t>пять сотых</w:t>
      </w:r>
      <w:r w:rsidRPr="00AD29CE">
        <w:rPr>
          <w:rFonts w:ascii="GHEA Grapalat" w:hAnsi="GHEA Grapalat"/>
        </w:rPr>
        <w:t>) процента от цены подлежащей предоставлению, но непредоставленной услуги.</w:t>
      </w:r>
    </w:p>
    <w:p w14:paraId="0DC40D6D"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543C5E5" w14:textId="77777777" w:rsidR="00DC3C27" w:rsidRPr="0029734E" w:rsidRDefault="00DC3C27" w:rsidP="00DC3C27">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sidRPr="00D077F8">
        <w:rPr>
          <w:rFonts w:ascii="GHEA Grapalat" w:hAnsi="GHEA Grapalat"/>
          <w:vertAlign w:val="superscript"/>
        </w:rPr>
        <w:t>21.1</w:t>
      </w:r>
    </w:p>
    <w:p w14:paraId="040BBDFC" w14:textId="77777777" w:rsidR="00DC3C27" w:rsidRPr="00844C3A" w:rsidRDefault="00DC3C27" w:rsidP="00DC3C27">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1840D37" w14:textId="77777777" w:rsidR="00DC3C27" w:rsidRPr="00AD29CE" w:rsidRDefault="00DC3C27" w:rsidP="00DC3C27">
      <w:pPr>
        <w:widowControl w:val="0"/>
        <w:ind w:firstLine="720"/>
        <w:jc w:val="center"/>
        <w:rPr>
          <w:rFonts w:ascii="GHEA Grapalat" w:hAnsi="GHEA Grapalat" w:cs="Sylfaen"/>
        </w:rPr>
      </w:pPr>
    </w:p>
    <w:p w14:paraId="51FBD850" w14:textId="77777777" w:rsidR="00DC3C27" w:rsidRPr="00AD29CE" w:rsidRDefault="00DC3C27" w:rsidP="00DC3C27">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45A64D07" w14:textId="77777777" w:rsidR="00DC3C27" w:rsidRPr="00AD29CE" w:rsidRDefault="00DC3C27" w:rsidP="00DC3C27">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7E5E8D3" w14:textId="77777777" w:rsidR="00DC3C27" w:rsidRDefault="00DC3C27" w:rsidP="00DC3C27">
      <w:pPr>
        <w:rPr>
          <w:rFonts w:ascii="GHEA Grapalat" w:hAnsi="GHEA Grapalat" w:cs="Sylfaen"/>
        </w:rPr>
      </w:pPr>
      <w:r>
        <w:rPr>
          <w:rFonts w:ascii="GHEA Grapalat" w:hAnsi="GHEA Grapalat" w:cs="Sylfaen"/>
        </w:rPr>
        <w:br w:type="page"/>
      </w:r>
    </w:p>
    <w:p w14:paraId="6A21B3FA"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lastRenderedPageBreak/>
        <w:t>7. ИНЫЕ УСЛОВИЯ</w:t>
      </w:r>
    </w:p>
    <w:p w14:paraId="2A02690B"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3984A210"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04A1C33" w14:textId="77777777" w:rsidR="00DC3C27" w:rsidRPr="00844C3A" w:rsidRDefault="00DC3C27" w:rsidP="00DC3C27">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628A8F2" w14:textId="77777777" w:rsidR="00DC3C27" w:rsidRPr="00AD29CE" w:rsidRDefault="00DC3C27" w:rsidP="00DC3C27">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00E60C48"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1471DAC2"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E20B95" w14:textId="77777777" w:rsidR="00DC3C27" w:rsidRPr="00AD29CE" w:rsidRDefault="00DC3C27" w:rsidP="00DC3C27">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0E346EE"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5A24FAFE" w14:textId="77777777" w:rsidR="00DC3C27" w:rsidRPr="00AD29CE" w:rsidRDefault="00DC3C27" w:rsidP="00DC3C27">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7BDB6B7" w14:textId="77777777" w:rsidR="00DC3C27" w:rsidRPr="00AD29CE" w:rsidRDefault="00DC3C27" w:rsidP="00DC3C27">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18"/>
        <w:t>23</w:t>
      </w:r>
      <w:r w:rsidRPr="00AD29CE">
        <w:rPr>
          <w:rFonts w:ascii="GHEA Grapalat" w:hAnsi="GHEA Grapalat"/>
        </w:rPr>
        <w:t>.</w:t>
      </w:r>
    </w:p>
    <w:p w14:paraId="24177F85"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AD29CE">
        <w:rPr>
          <w:rFonts w:ascii="GHEA Grapalat" w:hAnsi="GHEA Grapalat"/>
        </w:rPr>
        <w:lastRenderedPageBreak/>
        <w:t>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9"/>
        <w:t>24</w:t>
      </w:r>
      <w:r w:rsidRPr="00AD29CE">
        <w:rPr>
          <w:rFonts w:ascii="GHEA Grapalat" w:hAnsi="GHEA Grapalat"/>
        </w:rPr>
        <w:t>.</w:t>
      </w:r>
    </w:p>
    <w:p w14:paraId="3483E084"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2490191" w14:textId="77777777" w:rsidR="00DC3C27" w:rsidRPr="00AD29CE" w:rsidRDefault="00DC3C27" w:rsidP="00DC3C27">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05CDFACF" w14:textId="77777777" w:rsidR="00DC3C27" w:rsidRPr="00AD29CE" w:rsidRDefault="00DC3C27" w:rsidP="00DC3C27">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A1B9697"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F6CEBF6" w14:textId="77777777" w:rsidR="00DC3C27" w:rsidRPr="00076092"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30A4EC53"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w:t>
      </w:r>
      <w:r w:rsidRPr="00E45C1A">
        <w:rPr>
          <w:rFonts w:ascii="GHEA Grapalat" w:hAnsi="GHEA Grapalat"/>
        </w:rPr>
        <w:t>ебном порядке</w:t>
      </w:r>
      <w:r w:rsidRPr="00AD29CE">
        <w:rPr>
          <w:rFonts w:ascii="GHEA Grapalat" w:hAnsi="GHEA Grapalat"/>
        </w:rPr>
        <w:t>.</w:t>
      </w:r>
    </w:p>
    <w:p w14:paraId="420AE938"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w:t>
      </w:r>
      <w:r w:rsidRPr="00AD29CE">
        <w:rPr>
          <w:rFonts w:ascii="GHEA Grapalat" w:hAnsi="GHEA Grapalat"/>
        </w:rPr>
        <w:lastRenderedPageBreak/>
        <w:t>стороне предоставляется по одному экземпляру договора.</w:t>
      </w:r>
    </w:p>
    <w:p w14:paraId="37A1E49B" w14:textId="77777777" w:rsidR="00DC3C27" w:rsidRPr="00AD29CE" w:rsidRDefault="00DC3C27" w:rsidP="00DC3C27">
      <w:pPr>
        <w:widowControl w:val="0"/>
        <w:tabs>
          <w:tab w:val="left" w:pos="1276"/>
        </w:tabs>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58CBF14A"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812F04">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Pr>
          <w:rFonts w:ascii="GHEA Grapalat" w:hAnsi="GHEA Grapalat"/>
          <w:color w:val="000000" w:themeColor="text1"/>
        </w:rPr>
        <w:t>.</w:t>
      </w:r>
      <w:r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двадцатипяти</w:t>
      </w:r>
      <w:r w:rsidRPr="00AD29CE">
        <w:rPr>
          <w:rFonts w:ascii="GHEA Grapalat" w:hAnsi="GHEA Grapalat"/>
        </w:rPr>
        <w:t>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Pr>
          <w:rFonts w:ascii="GHEA Grapalat" w:hAnsi="GHEA Grapalat"/>
        </w:rPr>
        <w:t>й квалификации и</w:t>
      </w:r>
      <w:r w:rsidRPr="00AD29CE">
        <w:rPr>
          <w:rFonts w:ascii="GHEA Grapalat" w:hAnsi="GHEA Grapalat"/>
        </w:rPr>
        <w:t xml:space="preserve"> договора заменяется гарантией или наличными деньгами, с учетом требований абзаца "</w:t>
      </w:r>
      <w:r>
        <w:rPr>
          <w:rFonts w:ascii="GHEA Grapalat" w:hAnsi="GHEA Grapalat"/>
        </w:rPr>
        <w:t>в</w:t>
      </w:r>
      <w:r w:rsidRPr="00AD29CE">
        <w:rPr>
          <w:rFonts w:ascii="GHEA Grapalat" w:hAnsi="GHEA Grapalat"/>
        </w:rPr>
        <w:t>" подпункта</w:t>
      </w:r>
      <w:r>
        <w:rPr>
          <w:rFonts w:ascii="GHEA Grapalat" w:hAnsi="GHEA Grapalat"/>
        </w:rPr>
        <w:t xml:space="preserve"> 1 и</w:t>
      </w:r>
      <w:r w:rsidRPr="00AD29CE">
        <w:rPr>
          <w:rFonts w:ascii="GHEA Grapalat" w:hAnsi="GHEA Grapalat"/>
        </w:rPr>
        <w:t xml:space="preserve"> абзаца "б" подпункта 1</w:t>
      </w:r>
      <w:r>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w:t>
      </w:r>
      <w:r w:rsidRPr="00AD29CE">
        <w:rPr>
          <w:rFonts w:ascii="GHEA Grapalat" w:hAnsi="GHEA Grapalat"/>
        </w:rPr>
        <w:t xml:space="preserve"> </w:t>
      </w:r>
      <w:r>
        <w:rPr>
          <w:rFonts w:ascii="GHEA Grapalat" w:hAnsi="GHEA Grapalat"/>
        </w:rPr>
        <w:t xml:space="preserve">квалификации и </w:t>
      </w:r>
      <w:r w:rsidRPr="00AD29CE">
        <w:rPr>
          <w:rFonts w:ascii="GHEA Grapalat" w:hAnsi="GHEA Grapalat"/>
        </w:rPr>
        <w:t>договора представленн</w:t>
      </w:r>
      <w:r>
        <w:rPr>
          <w:rFonts w:ascii="GHEA Grapalat" w:hAnsi="GHEA Grapalat"/>
        </w:rPr>
        <w:t>ых</w:t>
      </w:r>
      <w:r w:rsidRPr="00AD29CE">
        <w:rPr>
          <w:rFonts w:ascii="GHEA Grapalat" w:hAnsi="GHEA Grapalat"/>
        </w:rPr>
        <w:t xml:space="preserve"> в виде неустойки, также представляет Заказчику нов</w:t>
      </w:r>
      <w:r>
        <w:rPr>
          <w:rFonts w:ascii="GHEA Grapalat" w:hAnsi="GHEA Grapalat"/>
        </w:rPr>
        <w:t>ые</w:t>
      </w:r>
      <w:r w:rsidRPr="00AD29CE">
        <w:rPr>
          <w:rFonts w:ascii="GHEA Grapalat" w:hAnsi="GHEA Grapalat"/>
        </w:rPr>
        <w:t xml:space="preserve"> обеспечени</w:t>
      </w:r>
      <w:r>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footnoteReference w:customMarkFollows="1" w:id="20"/>
        <w:t>25</w:t>
      </w:r>
    </w:p>
    <w:p w14:paraId="22F47BB3" w14:textId="77777777" w:rsidR="00DC3C27" w:rsidRPr="00AD29CE" w:rsidRDefault="00DC3C27" w:rsidP="00DC3C27">
      <w:pPr>
        <w:widowControl w:val="0"/>
        <w:rPr>
          <w:rFonts w:ascii="GHEA Grapalat" w:hAnsi="GHEA Grapalat"/>
        </w:rPr>
      </w:pPr>
    </w:p>
    <w:p w14:paraId="183A5760" w14:textId="77777777" w:rsidR="00DC3C27" w:rsidRPr="00AD29CE" w:rsidRDefault="00DC3C27" w:rsidP="00DC3C27">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C3C27" w:rsidRPr="00AD29CE" w14:paraId="460C7CEB" w14:textId="77777777" w:rsidTr="000D12C2">
        <w:trPr>
          <w:jc w:val="center"/>
        </w:trPr>
        <w:tc>
          <w:tcPr>
            <w:tcW w:w="4536" w:type="dxa"/>
          </w:tcPr>
          <w:p w14:paraId="1136AD15" w14:textId="77777777" w:rsidR="00DC3C27" w:rsidRPr="00AD29CE" w:rsidRDefault="00DC3C27" w:rsidP="000D12C2">
            <w:pPr>
              <w:widowControl w:val="0"/>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799AC2BC" w14:textId="77777777" w:rsidR="00DC3C27" w:rsidRPr="00E40AC8" w:rsidRDefault="00DC3C27" w:rsidP="000D12C2">
            <w:pPr>
              <w:widowControl w:val="0"/>
              <w:jc w:val="center"/>
              <w:rPr>
                <w:rFonts w:ascii="GHEA Grapalat" w:hAnsi="GHEA Grapalat"/>
              </w:rPr>
            </w:pPr>
            <w:r w:rsidRPr="00E40AC8">
              <w:rPr>
                <w:rFonts w:ascii="GHEA Grapalat" w:hAnsi="GHEA Grapalat"/>
              </w:rPr>
              <w:t>____________________________</w:t>
            </w:r>
          </w:p>
          <w:p w14:paraId="412DAAC5"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0FFD26CE" w14:textId="77777777" w:rsidR="00DC3C27" w:rsidRDefault="00DC3C27" w:rsidP="000D12C2">
            <w:pPr>
              <w:widowControl w:val="0"/>
              <w:jc w:val="center"/>
              <w:rPr>
                <w:rFonts w:ascii="GHEA Grapalat" w:hAnsi="GHEA Grapalat"/>
                <w:lang w:val="en-US"/>
              </w:rPr>
            </w:pPr>
          </w:p>
          <w:p w14:paraId="7DC65B23" w14:textId="77777777" w:rsidR="00DC3C27" w:rsidRPr="00E40AC8" w:rsidRDefault="00DC3C27" w:rsidP="000D12C2">
            <w:pPr>
              <w:widowControl w:val="0"/>
              <w:jc w:val="center"/>
              <w:rPr>
                <w:rFonts w:ascii="GHEA Grapalat" w:hAnsi="GHEA Grapalat"/>
                <w:lang w:val="en-US"/>
              </w:rPr>
            </w:pPr>
            <w:r w:rsidRPr="00AD29CE">
              <w:rPr>
                <w:rFonts w:ascii="GHEA Grapalat" w:hAnsi="GHEA Grapalat"/>
              </w:rPr>
              <w:t>М. П.</w:t>
            </w:r>
          </w:p>
        </w:tc>
        <w:tc>
          <w:tcPr>
            <w:tcW w:w="4111" w:type="dxa"/>
          </w:tcPr>
          <w:p w14:paraId="3DA357A9" w14:textId="77777777" w:rsidR="00DC3C27" w:rsidRPr="00AD29CE" w:rsidRDefault="00DC3C27" w:rsidP="000D12C2">
            <w:pPr>
              <w:widowControl w:val="0"/>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3E66B14E" w14:textId="77777777" w:rsidR="00DC3C27" w:rsidRPr="00E40AC8" w:rsidRDefault="00DC3C27" w:rsidP="000D12C2">
            <w:pPr>
              <w:widowControl w:val="0"/>
              <w:jc w:val="center"/>
              <w:rPr>
                <w:rFonts w:ascii="GHEA Grapalat" w:hAnsi="GHEA Grapalat"/>
                <w:lang w:val="en-US"/>
              </w:rPr>
            </w:pPr>
            <w:r>
              <w:rPr>
                <w:rFonts w:ascii="GHEA Grapalat" w:hAnsi="GHEA Grapalat"/>
                <w:lang w:val="en-US"/>
              </w:rPr>
              <w:t>____________________________</w:t>
            </w:r>
          </w:p>
          <w:p w14:paraId="04ACDF0C"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76F57D70" w14:textId="77777777" w:rsidR="00DC3C27" w:rsidRDefault="00DC3C27" w:rsidP="000D12C2">
            <w:pPr>
              <w:widowControl w:val="0"/>
              <w:jc w:val="center"/>
              <w:rPr>
                <w:rFonts w:ascii="GHEA Grapalat" w:hAnsi="GHEA Grapalat"/>
                <w:lang w:val="en-US"/>
              </w:rPr>
            </w:pPr>
          </w:p>
          <w:p w14:paraId="42DA26BA" w14:textId="77777777" w:rsidR="00DC3C27" w:rsidRPr="00E40AC8" w:rsidRDefault="00DC3C27" w:rsidP="000D12C2">
            <w:pPr>
              <w:widowControl w:val="0"/>
              <w:jc w:val="center"/>
              <w:rPr>
                <w:rFonts w:ascii="GHEA Grapalat" w:hAnsi="GHEA Grapalat"/>
                <w:lang w:val="en-US"/>
              </w:rPr>
            </w:pPr>
            <w:r w:rsidRPr="00AD29CE">
              <w:rPr>
                <w:rFonts w:ascii="GHEA Grapalat" w:hAnsi="GHEA Grapalat"/>
              </w:rPr>
              <w:t>М. П.</w:t>
            </w:r>
          </w:p>
        </w:tc>
      </w:tr>
    </w:tbl>
    <w:p w14:paraId="68212AEB" w14:textId="77777777" w:rsidR="00DC3C27" w:rsidRPr="00AD29CE" w:rsidRDefault="00DC3C27" w:rsidP="00DC3C27">
      <w:pPr>
        <w:widowControl w:val="0"/>
        <w:ind w:firstLine="709"/>
        <w:jc w:val="center"/>
        <w:rPr>
          <w:rFonts w:ascii="GHEA Grapalat" w:hAnsi="GHEA Grapalat"/>
          <w:b/>
        </w:rPr>
      </w:pPr>
    </w:p>
    <w:p w14:paraId="5B787A9F" w14:textId="77777777" w:rsidR="00DC3C27" w:rsidRPr="00AD29CE" w:rsidRDefault="00DC3C27" w:rsidP="00DC3C27">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38050C44" w14:textId="77777777" w:rsidR="00DC3C27" w:rsidRPr="00AD29CE" w:rsidRDefault="00DC3C27" w:rsidP="00DC3C27">
      <w:pPr>
        <w:widowControl w:val="0"/>
        <w:autoSpaceDE w:val="0"/>
        <w:autoSpaceDN w:val="0"/>
        <w:adjustRightInd w:val="0"/>
        <w:jc w:val="right"/>
        <w:rPr>
          <w:rFonts w:ascii="GHEA Grapalat" w:hAnsi="GHEA Grapalat" w:cs="TimesArmenianPSMT"/>
        </w:rPr>
      </w:pPr>
    </w:p>
    <w:p w14:paraId="34B452C3" w14:textId="77777777" w:rsidR="00DC3C27" w:rsidRDefault="00DC3C27" w:rsidP="00DC3C27">
      <w:pPr>
        <w:rPr>
          <w:rFonts w:ascii="GHEA Grapalat" w:hAnsi="GHEA Grapalat"/>
        </w:rPr>
      </w:pPr>
      <w:r>
        <w:rPr>
          <w:rFonts w:ascii="GHEA Grapalat" w:hAnsi="GHEA Grapalat"/>
        </w:rPr>
        <w:br w:type="page"/>
      </w:r>
    </w:p>
    <w:p w14:paraId="04D7D650" w14:textId="77777777" w:rsidR="00DC3C27" w:rsidRPr="00AD29CE" w:rsidRDefault="00DC3C27" w:rsidP="00DC3C27">
      <w:pPr>
        <w:widowControl w:val="0"/>
        <w:jc w:val="right"/>
        <w:rPr>
          <w:rFonts w:ascii="GHEA Grapalat" w:hAnsi="GHEA Grapalat"/>
          <w:i/>
        </w:rPr>
      </w:pPr>
      <w:r w:rsidRPr="00AD29CE">
        <w:rPr>
          <w:rFonts w:ascii="GHEA Grapalat" w:hAnsi="GHEA Grapalat"/>
          <w:i/>
        </w:rPr>
        <w:lastRenderedPageBreak/>
        <w:t>Приложение № 1</w:t>
      </w:r>
    </w:p>
    <w:p w14:paraId="67457BE0" w14:textId="77777777" w:rsidR="00DC3C27" w:rsidRPr="00AD29CE" w:rsidRDefault="00DC3C27" w:rsidP="00DC3C27">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FAE1EC8" w14:textId="77777777" w:rsidR="00DC3C27" w:rsidRPr="00AD29CE" w:rsidRDefault="00DC3C27" w:rsidP="00DC3C27">
      <w:pPr>
        <w:widowControl w:val="0"/>
        <w:jc w:val="center"/>
        <w:rPr>
          <w:rFonts w:ascii="GHEA Grapalat" w:hAnsi="GHEA Grapalat"/>
        </w:rPr>
      </w:pPr>
    </w:p>
    <w:p w14:paraId="05DFD9C4" w14:textId="77777777" w:rsidR="00DC3C27" w:rsidRPr="00E40AC8" w:rsidRDefault="00DC3C27" w:rsidP="00DC3C27">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1"/>
        <w:t>*</w:t>
      </w:r>
    </w:p>
    <w:p w14:paraId="77B1F876" w14:textId="77777777" w:rsidR="00DC3C27" w:rsidRPr="00AD29CE" w:rsidRDefault="00DC3C27" w:rsidP="00DC3C27">
      <w:pPr>
        <w:widowControl w:val="0"/>
        <w:jc w:val="right"/>
        <w:rPr>
          <w:rFonts w:ascii="GHEA Grapalat" w:hAnsi="GHEA Grapalat"/>
        </w:rPr>
      </w:pPr>
      <w:r w:rsidRPr="00AD29CE">
        <w:rPr>
          <w:rFonts w:ascii="GHEA Grapalat" w:hAnsi="GHEA Grapalat"/>
        </w:rPr>
        <w:t>драмов РА</w:t>
      </w:r>
    </w:p>
    <w:tbl>
      <w:tblPr>
        <w:tblW w:w="11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0"/>
        <w:gridCol w:w="1846"/>
        <w:gridCol w:w="1606"/>
        <w:gridCol w:w="1174"/>
        <w:gridCol w:w="1355"/>
        <w:gridCol w:w="822"/>
        <w:gridCol w:w="1302"/>
        <w:gridCol w:w="1510"/>
      </w:tblGrid>
      <w:tr w:rsidR="00DC3C27" w:rsidRPr="00E40AC8" w14:paraId="66FD9226" w14:textId="77777777" w:rsidTr="001971E8">
        <w:trPr>
          <w:trHeight w:val="422"/>
          <w:jc w:val="center"/>
        </w:trPr>
        <w:tc>
          <w:tcPr>
            <w:tcW w:w="11495" w:type="dxa"/>
            <w:gridSpan w:val="8"/>
          </w:tcPr>
          <w:p w14:paraId="0195B2EB"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Услуги</w:t>
            </w:r>
          </w:p>
        </w:tc>
      </w:tr>
      <w:tr w:rsidR="00DC3C27" w:rsidRPr="00E40AC8" w14:paraId="51E9BF8C" w14:textId="77777777" w:rsidTr="001971E8">
        <w:trPr>
          <w:trHeight w:val="247"/>
          <w:jc w:val="center"/>
        </w:trPr>
        <w:tc>
          <w:tcPr>
            <w:tcW w:w="1880" w:type="dxa"/>
            <w:vMerge w:val="restart"/>
            <w:vAlign w:val="center"/>
          </w:tcPr>
          <w:p w14:paraId="28DC9F2A"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14:paraId="32D2C7A7"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14:paraId="5B4230C0"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14:paraId="155522D9"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14:paraId="7E26A449"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14:paraId="2B799356"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общий объем</w:t>
            </w:r>
          </w:p>
        </w:tc>
        <w:tc>
          <w:tcPr>
            <w:tcW w:w="2812" w:type="dxa"/>
            <w:gridSpan w:val="2"/>
            <w:vAlign w:val="center"/>
          </w:tcPr>
          <w:p w14:paraId="721605CF"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предоставления</w:t>
            </w:r>
          </w:p>
        </w:tc>
      </w:tr>
      <w:tr w:rsidR="00DC3C27" w:rsidRPr="00E40AC8" w14:paraId="6F215B90" w14:textId="77777777" w:rsidTr="001971E8">
        <w:trPr>
          <w:trHeight w:val="501"/>
          <w:jc w:val="center"/>
        </w:trPr>
        <w:tc>
          <w:tcPr>
            <w:tcW w:w="1880" w:type="dxa"/>
            <w:vMerge/>
            <w:vAlign w:val="center"/>
          </w:tcPr>
          <w:p w14:paraId="0F6646B0" w14:textId="77777777" w:rsidR="00DC3C27" w:rsidRPr="00E40AC8" w:rsidRDefault="00DC3C27" w:rsidP="000D12C2">
            <w:pPr>
              <w:widowControl w:val="0"/>
              <w:jc w:val="center"/>
              <w:rPr>
                <w:rFonts w:ascii="GHEA Grapalat" w:hAnsi="GHEA Grapalat"/>
                <w:sz w:val="20"/>
              </w:rPr>
            </w:pPr>
          </w:p>
        </w:tc>
        <w:tc>
          <w:tcPr>
            <w:tcW w:w="1846" w:type="dxa"/>
            <w:vMerge/>
            <w:vAlign w:val="center"/>
          </w:tcPr>
          <w:p w14:paraId="61B285D5" w14:textId="77777777" w:rsidR="00DC3C27" w:rsidRPr="00E40AC8" w:rsidRDefault="00DC3C27" w:rsidP="000D12C2">
            <w:pPr>
              <w:widowControl w:val="0"/>
              <w:jc w:val="center"/>
              <w:rPr>
                <w:rFonts w:ascii="GHEA Grapalat" w:hAnsi="GHEA Grapalat"/>
                <w:sz w:val="20"/>
              </w:rPr>
            </w:pPr>
          </w:p>
        </w:tc>
        <w:tc>
          <w:tcPr>
            <w:tcW w:w="1606" w:type="dxa"/>
            <w:vMerge/>
            <w:vAlign w:val="center"/>
          </w:tcPr>
          <w:p w14:paraId="18C5298D" w14:textId="77777777" w:rsidR="00DC3C27" w:rsidRPr="00E40AC8" w:rsidRDefault="00DC3C27" w:rsidP="000D12C2">
            <w:pPr>
              <w:widowControl w:val="0"/>
              <w:jc w:val="center"/>
              <w:rPr>
                <w:rFonts w:ascii="GHEA Grapalat" w:hAnsi="GHEA Grapalat"/>
                <w:sz w:val="20"/>
              </w:rPr>
            </w:pPr>
          </w:p>
        </w:tc>
        <w:tc>
          <w:tcPr>
            <w:tcW w:w="1174" w:type="dxa"/>
            <w:vMerge/>
            <w:vAlign w:val="center"/>
          </w:tcPr>
          <w:p w14:paraId="5ED7D2A6" w14:textId="77777777" w:rsidR="00DC3C27" w:rsidRPr="00E40AC8" w:rsidRDefault="00DC3C27" w:rsidP="000D12C2">
            <w:pPr>
              <w:widowControl w:val="0"/>
              <w:jc w:val="center"/>
              <w:rPr>
                <w:rFonts w:ascii="GHEA Grapalat" w:hAnsi="GHEA Grapalat"/>
                <w:sz w:val="20"/>
              </w:rPr>
            </w:pPr>
          </w:p>
        </w:tc>
        <w:tc>
          <w:tcPr>
            <w:tcW w:w="1355" w:type="dxa"/>
            <w:vMerge/>
            <w:vAlign w:val="center"/>
          </w:tcPr>
          <w:p w14:paraId="18B90EA3" w14:textId="77777777" w:rsidR="00DC3C27" w:rsidRPr="00E40AC8" w:rsidRDefault="00DC3C27" w:rsidP="000D12C2">
            <w:pPr>
              <w:widowControl w:val="0"/>
              <w:jc w:val="center"/>
              <w:rPr>
                <w:rFonts w:ascii="GHEA Grapalat" w:hAnsi="GHEA Grapalat"/>
                <w:sz w:val="20"/>
              </w:rPr>
            </w:pPr>
          </w:p>
        </w:tc>
        <w:tc>
          <w:tcPr>
            <w:tcW w:w="822" w:type="dxa"/>
            <w:vMerge/>
            <w:vAlign w:val="center"/>
          </w:tcPr>
          <w:p w14:paraId="0E733F03" w14:textId="77777777" w:rsidR="00DC3C27" w:rsidRPr="00E40AC8" w:rsidRDefault="00DC3C27" w:rsidP="000D12C2">
            <w:pPr>
              <w:widowControl w:val="0"/>
              <w:jc w:val="center"/>
              <w:rPr>
                <w:rFonts w:ascii="GHEA Grapalat" w:hAnsi="GHEA Grapalat"/>
                <w:sz w:val="20"/>
              </w:rPr>
            </w:pPr>
          </w:p>
        </w:tc>
        <w:tc>
          <w:tcPr>
            <w:tcW w:w="1302" w:type="dxa"/>
            <w:vAlign w:val="center"/>
          </w:tcPr>
          <w:p w14:paraId="7645079D"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адрес</w:t>
            </w:r>
          </w:p>
        </w:tc>
        <w:tc>
          <w:tcPr>
            <w:tcW w:w="1509" w:type="dxa"/>
            <w:vAlign w:val="center"/>
          </w:tcPr>
          <w:p w14:paraId="514214B6" w14:textId="77777777" w:rsidR="00DC3C27" w:rsidRPr="00E40AC8" w:rsidRDefault="00DC3C27" w:rsidP="000D12C2">
            <w:pPr>
              <w:widowControl w:val="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2"/>
              <w:t>**</w:t>
            </w:r>
          </w:p>
        </w:tc>
      </w:tr>
      <w:tr w:rsidR="001971E8" w:rsidRPr="00E40AC8" w14:paraId="7617400E" w14:textId="77777777" w:rsidTr="001971E8">
        <w:trPr>
          <w:trHeight w:val="277"/>
          <w:jc w:val="center"/>
        </w:trPr>
        <w:tc>
          <w:tcPr>
            <w:tcW w:w="1880" w:type="dxa"/>
          </w:tcPr>
          <w:p w14:paraId="6DC28E28" w14:textId="77777777" w:rsidR="001971E8" w:rsidRPr="00E40AC8" w:rsidRDefault="001971E8" w:rsidP="001971E8">
            <w:pPr>
              <w:widowControl w:val="0"/>
              <w:jc w:val="center"/>
              <w:rPr>
                <w:rFonts w:ascii="GHEA Grapalat" w:hAnsi="GHEA Grapalat"/>
                <w:sz w:val="20"/>
              </w:rPr>
            </w:pPr>
            <w:r>
              <w:rPr>
                <w:rFonts w:ascii="GHEA Grapalat" w:hAnsi="GHEA Grapalat"/>
                <w:sz w:val="20"/>
              </w:rPr>
              <w:t>1</w:t>
            </w:r>
          </w:p>
        </w:tc>
        <w:tc>
          <w:tcPr>
            <w:tcW w:w="1846" w:type="dxa"/>
          </w:tcPr>
          <w:p w14:paraId="5BD495A2" w14:textId="6B6CFE7A" w:rsidR="001971E8" w:rsidRPr="00C74E0F" w:rsidRDefault="001971E8" w:rsidP="001971E8">
            <w:pPr>
              <w:widowControl w:val="0"/>
              <w:jc w:val="center"/>
              <w:rPr>
                <w:rFonts w:asciiTheme="minorHAnsi" w:hAnsiTheme="minorHAnsi"/>
                <w:sz w:val="20"/>
                <w:lang w:val="hy-AM"/>
              </w:rPr>
            </w:pPr>
            <w:r w:rsidRPr="000D5C4B">
              <w:rPr>
                <w:rFonts w:ascii="Helvetica" w:hAnsi="Helvetica" w:cs="Helvetica"/>
                <w:sz w:val="21"/>
                <w:szCs w:val="21"/>
                <w:shd w:val="clear" w:color="auto" w:fill="F5F5F5"/>
              </w:rPr>
              <w:t>60181100/5</w:t>
            </w:r>
            <w:r w:rsidR="00C74E0F">
              <w:rPr>
                <w:rFonts w:ascii="Helvetica" w:hAnsi="Helvetica" w:cs="Helvetica"/>
                <w:sz w:val="21"/>
                <w:szCs w:val="21"/>
                <w:shd w:val="clear" w:color="auto" w:fill="F5F5F5"/>
                <w:lang w:val="hy-AM"/>
              </w:rPr>
              <w:t>13</w:t>
            </w:r>
          </w:p>
        </w:tc>
        <w:tc>
          <w:tcPr>
            <w:tcW w:w="1606" w:type="dxa"/>
          </w:tcPr>
          <w:p w14:paraId="057D407F" w14:textId="132FCC32" w:rsidR="001971E8" w:rsidRPr="00E40AC8" w:rsidRDefault="00C74E0F" w:rsidP="001971E8">
            <w:pPr>
              <w:widowControl w:val="0"/>
              <w:jc w:val="center"/>
              <w:rPr>
                <w:rFonts w:ascii="GHEA Grapalat" w:hAnsi="GHEA Grapalat"/>
                <w:sz w:val="20"/>
              </w:rPr>
            </w:pPr>
            <w:r w:rsidRPr="00231371">
              <w:rPr>
                <w:sz w:val="20"/>
                <w:szCs w:val="20"/>
              </w:rPr>
              <w:t>Придоставление текущих услуг, требующих срочного решения</w:t>
            </w:r>
          </w:p>
        </w:tc>
        <w:tc>
          <w:tcPr>
            <w:tcW w:w="1174" w:type="dxa"/>
          </w:tcPr>
          <w:p w14:paraId="311FF70B" w14:textId="77777777" w:rsidR="001971E8" w:rsidRPr="00E40AC8" w:rsidRDefault="001971E8" w:rsidP="001971E8">
            <w:pPr>
              <w:widowControl w:val="0"/>
              <w:jc w:val="center"/>
              <w:rPr>
                <w:rFonts w:ascii="GHEA Grapalat" w:hAnsi="GHEA Grapalat"/>
                <w:sz w:val="20"/>
              </w:rPr>
            </w:pPr>
            <w:r>
              <w:rPr>
                <w:rFonts w:ascii="GHEA Grapalat" w:hAnsi="GHEA Grapalat"/>
                <w:sz w:val="20"/>
              </w:rPr>
              <w:t>драм</w:t>
            </w:r>
          </w:p>
        </w:tc>
        <w:tc>
          <w:tcPr>
            <w:tcW w:w="1355" w:type="dxa"/>
          </w:tcPr>
          <w:p w14:paraId="45772DDE" w14:textId="77777777" w:rsidR="001971E8" w:rsidRPr="00A547B4" w:rsidRDefault="001971E8" w:rsidP="001971E8">
            <w:pPr>
              <w:jc w:val="center"/>
              <w:rPr>
                <w:rFonts w:ascii="GHEA Grapalat" w:hAnsi="GHEA Grapalat"/>
                <w:sz w:val="20"/>
                <w:szCs w:val="18"/>
              </w:rPr>
            </w:pPr>
            <w:r w:rsidRPr="00A547B4">
              <w:rPr>
                <w:rFonts w:ascii="GHEA Grapalat" w:hAnsi="GHEA Grapalat"/>
                <w:sz w:val="20"/>
                <w:szCs w:val="18"/>
              </w:rPr>
              <w:t>До</w:t>
            </w:r>
          </w:p>
          <w:p w14:paraId="32552F99" w14:textId="3668E7A5" w:rsidR="001971E8" w:rsidRPr="00E40AC8" w:rsidRDefault="00C74E0F" w:rsidP="001971E8">
            <w:pPr>
              <w:widowControl w:val="0"/>
              <w:jc w:val="center"/>
              <w:rPr>
                <w:rFonts w:ascii="GHEA Grapalat" w:hAnsi="GHEA Grapalat"/>
                <w:sz w:val="20"/>
              </w:rPr>
            </w:pPr>
            <w:r>
              <w:rPr>
                <w:rFonts w:ascii="GHEA Grapalat" w:hAnsi="GHEA Grapalat"/>
                <w:sz w:val="20"/>
                <w:szCs w:val="18"/>
                <w:lang w:val="hy-AM"/>
              </w:rPr>
              <w:t>12</w:t>
            </w:r>
            <w:r w:rsidR="001971E8" w:rsidRPr="00A547B4">
              <w:rPr>
                <w:rFonts w:ascii="GHEA Grapalat" w:hAnsi="GHEA Grapalat"/>
                <w:sz w:val="20"/>
                <w:szCs w:val="18"/>
              </w:rPr>
              <w:t>,</w:t>
            </w:r>
            <w:r w:rsidR="0069798D">
              <w:rPr>
                <w:rFonts w:ascii="GHEA Grapalat" w:hAnsi="GHEA Grapalat"/>
                <w:sz w:val="20"/>
                <w:szCs w:val="18"/>
              </w:rPr>
              <w:t>0</w:t>
            </w:r>
            <w:r w:rsidR="001971E8" w:rsidRPr="00A547B4">
              <w:rPr>
                <w:rFonts w:ascii="GHEA Grapalat" w:hAnsi="GHEA Grapalat"/>
                <w:sz w:val="20"/>
                <w:szCs w:val="18"/>
              </w:rPr>
              <w:t>00,000</w:t>
            </w:r>
          </w:p>
        </w:tc>
        <w:tc>
          <w:tcPr>
            <w:tcW w:w="822" w:type="dxa"/>
          </w:tcPr>
          <w:p w14:paraId="090FC8D1" w14:textId="77777777" w:rsidR="001971E8" w:rsidRPr="00E40AC8" w:rsidRDefault="001971E8" w:rsidP="001971E8">
            <w:pPr>
              <w:widowControl w:val="0"/>
              <w:jc w:val="center"/>
              <w:rPr>
                <w:rFonts w:ascii="GHEA Grapalat" w:hAnsi="GHEA Grapalat"/>
                <w:sz w:val="20"/>
              </w:rPr>
            </w:pPr>
            <w:r>
              <w:rPr>
                <w:rFonts w:ascii="GHEA Grapalat" w:hAnsi="GHEA Grapalat"/>
                <w:sz w:val="20"/>
              </w:rPr>
              <w:t>1</w:t>
            </w:r>
          </w:p>
        </w:tc>
        <w:tc>
          <w:tcPr>
            <w:tcW w:w="1302" w:type="dxa"/>
            <w:vAlign w:val="center"/>
          </w:tcPr>
          <w:p w14:paraId="0B7CA3E8" w14:textId="77777777" w:rsidR="00C74E0F" w:rsidRDefault="00C74E0F" w:rsidP="00C74E0F">
            <w:pPr>
              <w:jc w:val="center"/>
              <w:rPr>
                <w:sz w:val="20"/>
                <w:szCs w:val="20"/>
              </w:rPr>
            </w:pPr>
            <w:r w:rsidRPr="00231371">
              <w:rPr>
                <w:sz w:val="20"/>
                <w:szCs w:val="20"/>
              </w:rPr>
              <w:t>Административный округ</w:t>
            </w:r>
          </w:p>
          <w:p w14:paraId="3D97B14C" w14:textId="47A8B2F4" w:rsidR="001971E8" w:rsidRPr="000D5C4B" w:rsidRDefault="00C74E0F" w:rsidP="00C74E0F">
            <w:pPr>
              <w:widowControl w:val="0"/>
              <w:jc w:val="center"/>
              <w:rPr>
                <w:rFonts w:ascii="GHEA Grapalat" w:hAnsi="GHEA Grapalat"/>
                <w:sz w:val="20"/>
              </w:rPr>
            </w:pPr>
            <w:r w:rsidRPr="00231371">
              <w:rPr>
                <w:sz w:val="20"/>
                <w:szCs w:val="20"/>
              </w:rPr>
              <w:t>Арабкир     Н.Заряна 27</w:t>
            </w:r>
          </w:p>
        </w:tc>
        <w:tc>
          <w:tcPr>
            <w:tcW w:w="1509" w:type="dxa"/>
            <w:vAlign w:val="center"/>
          </w:tcPr>
          <w:p w14:paraId="7F79935C" w14:textId="4F0AB8A1" w:rsidR="001971E8" w:rsidRPr="00E40AC8" w:rsidRDefault="00C74E0F" w:rsidP="001971E8">
            <w:pPr>
              <w:widowControl w:val="0"/>
              <w:jc w:val="center"/>
              <w:rPr>
                <w:rFonts w:ascii="GHEA Grapalat" w:hAnsi="GHEA Grapalat"/>
                <w:sz w:val="20"/>
              </w:rPr>
            </w:pPr>
            <w:r w:rsidRPr="00231371">
              <w:rPr>
                <w:sz w:val="20"/>
                <w:szCs w:val="20"/>
              </w:rPr>
              <w:t>при наличии финансовых средств со дня вступления в силу договора /соглашения/      с даты вступления в силу до 60-го календарного дня включительно</w:t>
            </w:r>
          </w:p>
        </w:tc>
      </w:tr>
    </w:tbl>
    <w:p w14:paraId="34536AAB" w14:textId="77777777" w:rsidR="00DC3C27" w:rsidRDefault="00DC3C27" w:rsidP="00DC3C27">
      <w:pPr>
        <w:widowControl w:val="0"/>
        <w:jc w:val="center"/>
        <w:rPr>
          <w:rFonts w:ascii="Sylfaen" w:hAnsi="Sylfaen"/>
          <w:sz w:val="20"/>
          <w:szCs w:val="20"/>
          <w:lang w:val="hy-AM"/>
        </w:rPr>
      </w:pPr>
    </w:p>
    <w:p w14:paraId="6ED6153E" w14:textId="77777777" w:rsidR="005A3B59" w:rsidRDefault="005A3B59" w:rsidP="00DC3C27">
      <w:pPr>
        <w:widowControl w:val="0"/>
        <w:spacing w:line="276" w:lineRule="auto"/>
        <w:ind w:firstLine="567"/>
        <w:jc w:val="both"/>
        <w:rPr>
          <w:rFonts w:ascii="GHEA Grapalat" w:hAnsi="GHEA Grapalat"/>
          <w:b/>
          <w:sz w:val="22"/>
          <w:szCs w:val="22"/>
        </w:rPr>
      </w:pPr>
    </w:p>
    <w:p w14:paraId="796C8325" w14:textId="77777777" w:rsidR="005367D8" w:rsidRDefault="005367D8" w:rsidP="00DC3C27">
      <w:pPr>
        <w:widowControl w:val="0"/>
        <w:spacing w:line="276" w:lineRule="auto"/>
        <w:ind w:firstLine="567"/>
        <w:jc w:val="both"/>
        <w:rPr>
          <w:rFonts w:ascii="GHEA Grapalat" w:hAnsi="GHEA Grapalat"/>
          <w:b/>
          <w:sz w:val="22"/>
          <w:szCs w:val="22"/>
        </w:rPr>
      </w:pPr>
    </w:p>
    <w:tbl>
      <w:tblPr>
        <w:tblW w:w="9794" w:type="dxa"/>
        <w:tblLook w:val="04A0" w:firstRow="1" w:lastRow="0" w:firstColumn="1" w:lastColumn="0" w:noHBand="0" w:noVBand="1"/>
      </w:tblPr>
      <w:tblGrid>
        <w:gridCol w:w="1040"/>
        <w:gridCol w:w="400"/>
        <w:gridCol w:w="500"/>
        <w:gridCol w:w="3100"/>
        <w:gridCol w:w="995"/>
        <w:gridCol w:w="1645"/>
        <w:gridCol w:w="2060"/>
        <w:gridCol w:w="54"/>
      </w:tblGrid>
      <w:tr w:rsidR="005367D8" w14:paraId="606BE0BD" w14:textId="77777777" w:rsidTr="001D73AA">
        <w:trPr>
          <w:gridBefore w:val="2"/>
          <w:wBefore w:w="1440" w:type="dxa"/>
          <w:trHeight w:val="300"/>
        </w:trPr>
        <w:tc>
          <w:tcPr>
            <w:tcW w:w="8354" w:type="dxa"/>
            <w:gridSpan w:val="6"/>
            <w:tcBorders>
              <w:top w:val="nil"/>
              <w:left w:val="nil"/>
              <w:bottom w:val="nil"/>
              <w:right w:val="nil"/>
            </w:tcBorders>
            <w:shd w:val="clear" w:color="auto" w:fill="auto"/>
            <w:noWrap/>
            <w:vAlign w:val="center"/>
            <w:hideMark/>
          </w:tcPr>
          <w:p w14:paraId="5390431F" w14:textId="77777777" w:rsidR="005367D8" w:rsidRDefault="005367D8">
            <w:pPr>
              <w:jc w:val="center"/>
              <w:rPr>
                <w:rFonts w:ascii="Calibri" w:hAnsi="Calibri" w:cs="Calibri"/>
                <w:color w:val="000000"/>
                <w:sz w:val="28"/>
                <w:szCs w:val="28"/>
                <w:lang w:val="en-US" w:eastAsia="en-US" w:bidi="ar-SA"/>
              </w:rPr>
            </w:pPr>
            <w:r>
              <w:rPr>
                <w:rFonts w:ascii="Calibri" w:hAnsi="Calibri" w:cs="Calibri"/>
                <w:color w:val="000000"/>
                <w:sz w:val="28"/>
                <w:szCs w:val="28"/>
              </w:rPr>
              <w:t>Прайс лист услуг</w:t>
            </w:r>
          </w:p>
        </w:tc>
      </w:tr>
      <w:tr w:rsidR="005367D8" w14:paraId="120595C4" w14:textId="77777777" w:rsidTr="001D73AA">
        <w:trPr>
          <w:gridBefore w:val="2"/>
          <w:wBefore w:w="1440" w:type="dxa"/>
          <w:trHeight w:val="720"/>
        </w:trPr>
        <w:tc>
          <w:tcPr>
            <w:tcW w:w="8354" w:type="dxa"/>
            <w:gridSpan w:val="6"/>
            <w:tcBorders>
              <w:top w:val="nil"/>
              <w:left w:val="nil"/>
              <w:bottom w:val="nil"/>
              <w:right w:val="nil"/>
            </w:tcBorders>
            <w:shd w:val="clear" w:color="auto" w:fill="auto"/>
            <w:vAlign w:val="center"/>
            <w:hideMark/>
          </w:tcPr>
          <w:p w14:paraId="2599A2C1" w14:textId="36B2DD4E" w:rsidR="005367D8" w:rsidRPr="009F7183" w:rsidRDefault="005367D8" w:rsidP="001D73AA">
            <w:pPr>
              <w:jc w:val="center"/>
              <w:rPr>
                <w:rFonts w:ascii="Calibri" w:hAnsi="Calibri" w:cs="Calibri"/>
                <w:color w:val="000000"/>
                <w:sz w:val="20"/>
                <w:szCs w:val="20"/>
              </w:rPr>
            </w:pPr>
            <w:r>
              <w:rPr>
                <w:rFonts w:ascii="Calibri" w:hAnsi="Calibri" w:cs="Calibri"/>
                <w:color w:val="000000"/>
                <w:sz w:val="20"/>
                <w:szCs w:val="20"/>
              </w:rPr>
              <w:t xml:space="preserve">Требующих срочного решения и непредусмотренных работ на территории административного района </w:t>
            </w:r>
            <w:r w:rsidR="009F7183">
              <w:rPr>
                <w:rFonts w:ascii="Calibri" w:hAnsi="Calibri" w:cs="Calibri"/>
                <w:color w:val="000000"/>
                <w:sz w:val="20"/>
                <w:szCs w:val="20"/>
              </w:rPr>
              <w:t>Арабкир</w:t>
            </w:r>
          </w:p>
        </w:tc>
      </w:tr>
      <w:tr w:rsidR="00DD0D6C" w14:paraId="572A23DF" w14:textId="77777777" w:rsidTr="001D73AA">
        <w:trPr>
          <w:gridAfter w:val="1"/>
          <w:wAfter w:w="54" w:type="dxa"/>
          <w:trHeight w:val="1200"/>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2DF10" w14:textId="77777777" w:rsidR="00DD0D6C" w:rsidRDefault="00DD0D6C">
            <w:pPr>
              <w:jc w:val="center"/>
              <w:rPr>
                <w:rFonts w:ascii="Calibri" w:hAnsi="Calibri" w:cs="Calibri"/>
                <w:color w:val="000000"/>
                <w:sz w:val="22"/>
                <w:szCs w:val="22"/>
                <w:lang w:val="en-US" w:eastAsia="en-US" w:bidi="ar-SA"/>
              </w:rPr>
            </w:pPr>
            <w:r>
              <w:rPr>
                <w:rFonts w:ascii="Calibri" w:hAnsi="Calibri" w:cs="Calibri"/>
                <w:color w:val="000000"/>
                <w:sz w:val="22"/>
                <w:szCs w:val="22"/>
              </w:rPr>
              <w:t>N</w:t>
            </w:r>
          </w:p>
        </w:tc>
        <w:tc>
          <w:tcPr>
            <w:tcW w:w="900" w:type="dxa"/>
            <w:gridSpan w:val="2"/>
            <w:tcBorders>
              <w:top w:val="single" w:sz="4" w:space="0" w:color="auto"/>
              <w:left w:val="nil"/>
              <w:bottom w:val="single" w:sz="4" w:space="0" w:color="auto"/>
              <w:right w:val="single" w:sz="4" w:space="0" w:color="auto"/>
            </w:tcBorders>
            <w:shd w:val="clear" w:color="auto" w:fill="auto"/>
            <w:textDirection w:val="btLr"/>
            <w:vAlign w:val="bottom"/>
            <w:hideMark/>
          </w:tcPr>
          <w:p w14:paraId="4D145F46"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3100" w:type="dxa"/>
            <w:tcBorders>
              <w:top w:val="single" w:sz="4" w:space="0" w:color="auto"/>
              <w:left w:val="nil"/>
              <w:bottom w:val="single" w:sz="4" w:space="0" w:color="auto"/>
              <w:right w:val="single" w:sz="4" w:space="0" w:color="auto"/>
            </w:tcBorders>
            <w:shd w:val="clear" w:color="auto" w:fill="auto"/>
            <w:vAlign w:val="center"/>
            <w:hideMark/>
          </w:tcPr>
          <w:p w14:paraId="2197E0F1" w14:textId="77777777" w:rsidR="00DD0D6C" w:rsidRDefault="00DD0D6C">
            <w:pPr>
              <w:rPr>
                <w:rFonts w:ascii="Calibri" w:hAnsi="Calibri" w:cs="Calibri"/>
                <w:color w:val="000000"/>
                <w:sz w:val="22"/>
                <w:szCs w:val="22"/>
              </w:rPr>
            </w:pPr>
            <w:r>
              <w:rPr>
                <w:rFonts w:ascii="Calibri" w:hAnsi="Calibri" w:cs="Calibri"/>
                <w:color w:val="000000"/>
                <w:sz w:val="22"/>
                <w:szCs w:val="22"/>
              </w:rPr>
              <w:t> </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5A9D2F3A"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1645" w:type="dxa"/>
            <w:tcBorders>
              <w:top w:val="single" w:sz="4" w:space="0" w:color="auto"/>
              <w:left w:val="nil"/>
              <w:bottom w:val="single" w:sz="4" w:space="0" w:color="auto"/>
              <w:right w:val="single" w:sz="4" w:space="0" w:color="auto"/>
            </w:tcBorders>
            <w:shd w:val="clear" w:color="auto" w:fill="auto"/>
            <w:vAlign w:val="center"/>
            <w:hideMark/>
          </w:tcPr>
          <w:p w14:paraId="5B29AE51"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xml:space="preserve">Максимальная цена за единицу/тысяч драм РА                   </w:t>
            </w:r>
          </w:p>
        </w:tc>
        <w:tc>
          <w:tcPr>
            <w:tcW w:w="2060" w:type="dxa"/>
            <w:tcBorders>
              <w:top w:val="single" w:sz="4" w:space="0" w:color="auto"/>
              <w:left w:val="nil"/>
              <w:bottom w:val="single" w:sz="4" w:space="0" w:color="auto"/>
              <w:right w:val="single" w:sz="4" w:space="0" w:color="auto"/>
            </w:tcBorders>
            <w:shd w:val="clear" w:color="auto" w:fill="auto"/>
            <w:vAlign w:val="center"/>
            <w:hideMark/>
          </w:tcPr>
          <w:p w14:paraId="691148FE"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Максимальная цена в процентах</w:t>
            </w:r>
          </w:p>
        </w:tc>
      </w:tr>
      <w:tr w:rsidR="00DD0D6C" w14:paraId="1512FCD6" w14:textId="77777777" w:rsidTr="001D73AA">
        <w:trPr>
          <w:gridAfter w:val="1"/>
          <w:wAfter w:w="54" w:type="dxa"/>
          <w:trHeight w:val="30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6AEF590" w14:textId="77777777" w:rsidR="00DD0D6C" w:rsidRDefault="00DD0D6C">
            <w:pPr>
              <w:jc w:val="center"/>
              <w:rPr>
                <w:rFonts w:ascii="Calibri" w:hAnsi="Calibri" w:cs="Calibri"/>
                <w:b/>
                <w:bCs/>
                <w:color w:val="000000"/>
                <w:sz w:val="22"/>
                <w:szCs w:val="22"/>
              </w:rPr>
            </w:pPr>
            <w:r>
              <w:rPr>
                <w:rFonts w:ascii="Calibri" w:hAnsi="Calibri" w:cs="Calibri"/>
                <w:b/>
                <w:bCs/>
                <w:color w:val="000000"/>
                <w:sz w:val="22"/>
                <w:szCs w:val="22"/>
              </w:rPr>
              <w:t>1</w:t>
            </w:r>
          </w:p>
        </w:tc>
        <w:tc>
          <w:tcPr>
            <w:tcW w:w="900" w:type="dxa"/>
            <w:gridSpan w:val="2"/>
            <w:tcBorders>
              <w:top w:val="nil"/>
              <w:left w:val="nil"/>
              <w:bottom w:val="single" w:sz="4" w:space="0" w:color="auto"/>
              <w:right w:val="nil"/>
            </w:tcBorders>
            <w:shd w:val="clear" w:color="auto" w:fill="auto"/>
            <w:vAlign w:val="center"/>
            <w:hideMark/>
          </w:tcPr>
          <w:p w14:paraId="010F36BC" w14:textId="77777777" w:rsidR="00DD0D6C" w:rsidRDefault="00DD0D6C">
            <w:pPr>
              <w:jc w:val="center"/>
              <w:rPr>
                <w:rFonts w:ascii="Calibri" w:hAnsi="Calibri" w:cs="Calibri"/>
                <w:b/>
                <w:bCs/>
                <w:color w:val="000000"/>
                <w:sz w:val="22"/>
                <w:szCs w:val="22"/>
              </w:rPr>
            </w:pPr>
            <w:r>
              <w:rPr>
                <w:rFonts w:ascii="Calibri" w:hAnsi="Calibri" w:cs="Calibri"/>
                <w:b/>
                <w:bCs/>
                <w:color w:val="000000"/>
                <w:sz w:val="22"/>
                <w:szCs w:val="22"/>
              </w:rPr>
              <w:t>2</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14:paraId="3FB37E39" w14:textId="77777777" w:rsidR="00DD0D6C" w:rsidRDefault="00DD0D6C">
            <w:pPr>
              <w:jc w:val="center"/>
              <w:rPr>
                <w:rFonts w:ascii="Calibri" w:hAnsi="Calibri" w:cs="Calibri"/>
                <w:b/>
                <w:bCs/>
                <w:color w:val="000000"/>
                <w:sz w:val="22"/>
                <w:szCs w:val="22"/>
              </w:rPr>
            </w:pPr>
            <w:r>
              <w:rPr>
                <w:rFonts w:ascii="Calibri" w:hAnsi="Calibri" w:cs="Calibri"/>
                <w:b/>
                <w:bCs/>
                <w:color w:val="000000"/>
                <w:sz w:val="22"/>
                <w:szCs w:val="22"/>
              </w:rPr>
              <w:t>3</w:t>
            </w:r>
          </w:p>
        </w:tc>
        <w:tc>
          <w:tcPr>
            <w:tcW w:w="995" w:type="dxa"/>
            <w:tcBorders>
              <w:top w:val="nil"/>
              <w:left w:val="nil"/>
              <w:bottom w:val="single" w:sz="4" w:space="0" w:color="auto"/>
              <w:right w:val="single" w:sz="4" w:space="0" w:color="auto"/>
            </w:tcBorders>
            <w:shd w:val="clear" w:color="auto" w:fill="auto"/>
            <w:vAlign w:val="center"/>
            <w:hideMark/>
          </w:tcPr>
          <w:p w14:paraId="63FE25D3" w14:textId="77777777" w:rsidR="00DD0D6C" w:rsidRDefault="00DD0D6C">
            <w:pPr>
              <w:jc w:val="center"/>
              <w:rPr>
                <w:rFonts w:ascii="Calibri" w:hAnsi="Calibri" w:cs="Calibri"/>
                <w:b/>
                <w:bCs/>
                <w:color w:val="000000"/>
                <w:sz w:val="22"/>
                <w:szCs w:val="22"/>
              </w:rPr>
            </w:pPr>
            <w:r>
              <w:rPr>
                <w:rFonts w:ascii="Calibri" w:hAnsi="Calibri" w:cs="Calibri"/>
                <w:b/>
                <w:bCs/>
                <w:color w:val="000000"/>
                <w:sz w:val="22"/>
                <w:szCs w:val="22"/>
              </w:rPr>
              <w:t>4</w:t>
            </w:r>
          </w:p>
        </w:tc>
        <w:tc>
          <w:tcPr>
            <w:tcW w:w="1645" w:type="dxa"/>
            <w:tcBorders>
              <w:top w:val="nil"/>
              <w:left w:val="nil"/>
              <w:bottom w:val="single" w:sz="4" w:space="0" w:color="auto"/>
              <w:right w:val="single" w:sz="4" w:space="0" w:color="auto"/>
            </w:tcBorders>
            <w:shd w:val="clear" w:color="auto" w:fill="auto"/>
            <w:vAlign w:val="center"/>
            <w:hideMark/>
          </w:tcPr>
          <w:p w14:paraId="27FE0225" w14:textId="77777777" w:rsidR="00DD0D6C" w:rsidRDefault="00DD0D6C">
            <w:pPr>
              <w:jc w:val="center"/>
              <w:rPr>
                <w:rFonts w:ascii="Calibri" w:hAnsi="Calibri" w:cs="Calibri"/>
                <w:b/>
                <w:bCs/>
                <w:color w:val="000000"/>
                <w:sz w:val="22"/>
                <w:szCs w:val="22"/>
              </w:rPr>
            </w:pPr>
            <w:r>
              <w:rPr>
                <w:rFonts w:ascii="Calibri" w:hAnsi="Calibri" w:cs="Calibri"/>
                <w:b/>
                <w:bCs/>
                <w:color w:val="000000"/>
                <w:sz w:val="22"/>
                <w:szCs w:val="22"/>
              </w:rPr>
              <w:t>5</w:t>
            </w:r>
          </w:p>
        </w:tc>
        <w:tc>
          <w:tcPr>
            <w:tcW w:w="2060" w:type="dxa"/>
            <w:tcBorders>
              <w:top w:val="single" w:sz="4" w:space="0" w:color="auto"/>
              <w:left w:val="nil"/>
              <w:bottom w:val="single" w:sz="4" w:space="0" w:color="auto"/>
              <w:right w:val="single" w:sz="4" w:space="0" w:color="auto"/>
            </w:tcBorders>
            <w:shd w:val="clear" w:color="auto" w:fill="auto"/>
            <w:vAlign w:val="center"/>
            <w:hideMark/>
          </w:tcPr>
          <w:p w14:paraId="56A50DE5" w14:textId="77777777" w:rsidR="00DD0D6C" w:rsidRDefault="00DD0D6C">
            <w:pPr>
              <w:jc w:val="center"/>
              <w:rPr>
                <w:rFonts w:ascii="Calibri" w:hAnsi="Calibri" w:cs="Calibri"/>
                <w:b/>
                <w:bCs/>
                <w:color w:val="000000"/>
                <w:sz w:val="22"/>
                <w:szCs w:val="22"/>
              </w:rPr>
            </w:pPr>
            <w:r>
              <w:rPr>
                <w:rFonts w:ascii="Calibri" w:hAnsi="Calibri" w:cs="Calibri"/>
                <w:b/>
                <w:bCs/>
                <w:color w:val="000000"/>
                <w:sz w:val="22"/>
                <w:szCs w:val="22"/>
              </w:rPr>
              <w:t>6</w:t>
            </w:r>
          </w:p>
        </w:tc>
      </w:tr>
      <w:tr w:rsidR="00DD0D6C" w14:paraId="421FEF9C" w14:textId="77777777" w:rsidTr="001D73AA">
        <w:trPr>
          <w:gridAfter w:val="1"/>
          <w:wAfter w:w="54" w:type="dxa"/>
          <w:trHeight w:val="30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47A4DC6"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w:t>
            </w:r>
          </w:p>
        </w:tc>
        <w:tc>
          <w:tcPr>
            <w:tcW w:w="900" w:type="dxa"/>
            <w:gridSpan w:val="2"/>
            <w:tcBorders>
              <w:top w:val="nil"/>
              <w:left w:val="nil"/>
              <w:bottom w:val="single" w:sz="4" w:space="0" w:color="auto"/>
              <w:right w:val="nil"/>
            </w:tcBorders>
            <w:shd w:val="clear" w:color="auto" w:fill="auto"/>
            <w:vAlign w:val="center"/>
            <w:hideMark/>
          </w:tcPr>
          <w:p w14:paraId="330668F7"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14:paraId="17F5A2E0" w14:textId="77777777" w:rsidR="00DD0D6C" w:rsidRDefault="00DD0D6C">
            <w:pPr>
              <w:rPr>
                <w:rFonts w:ascii="Calibri" w:hAnsi="Calibri" w:cs="Calibri"/>
                <w:color w:val="000000"/>
                <w:sz w:val="20"/>
                <w:szCs w:val="20"/>
              </w:rPr>
            </w:pPr>
            <w:r>
              <w:rPr>
                <w:rFonts w:ascii="Calibri" w:hAnsi="Calibri" w:cs="Calibri"/>
                <w:color w:val="000000"/>
                <w:sz w:val="20"/>
                <w:szCs w:val="20"/>
              </w:rPr>
              <w:t>Рабочая сыла</w:t>
            </w:r>
          </w:p>
        </w:tc>
        <w:tc>
          <w:tcPr>
            <w:tcW w:w="995" w:type="dxa"/>
            <w:tcBorders>
              <w:top w:val="nil"/>
              <w:left w:val="nil"/>
              <w:bottom w:val="single" w:sz="4" w:space="0" w:color="auto"/>
              <w:right w:val="single" w:sz="4" w:space="0" w:color="auto"/>
            </w:tcBorders>
            <w:shd w:val="clear" w:color="auto" w:fill="auto"/>
            <w:vAlign w:val="center"/>
            <w:hideMark/>
          </w:tcPr>
          <w:p w14:paraId="4576285E"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раб. День</w:t>
            </w:r>
          </w:p>
        </w:tc>
        <w:tc>
          <w:tcPr>
            <w:tcW w:w="1645" w:type="dxa"/>
            <w:tcBorders>
              <w:top w:val="nil"/>
              <w:left w:val="nil"/>
              <w:bottom w:val="single" w:sz="4" w:space="0" w:color="auto"/>
              <w:right w:val="single" w:sz="4" w:space="0" w:color="auto"/>
            </w:tcBorders>
            <w:shd w:val="clear" w:color="auto" w:fill="auto"/>
            <w:vAlign w:val="center"/>
            <w:hideMark/>
          </w:tcPr>
          <w:p w14:paraId="60F77271"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6.0</w:t>
            </w:r>
          </w:p>
        </w:tc>
        <w:tc>
          <w:tcPr>
            <w:tcW w:w="2060" w:type="dxa"/>
            <w:tcBorders>
              <w:top w:val="nil"/>
              <w:left w:val="nil"/>
              <w:bottom w:val="single" w:sz="4" w:space="0" w:color="auto"/>
              <w:right w:val="single" w:sz="4" w:space="0" w:color="auto"/>
            </w:tcBorders>
            <w:shd w:val="clear" w:color="auto" w:fill="auto"/>
            <w:noWrap/>
            <w:vAlign w:val="bottom"/>
            <w:hideMark/>
          </w:tcPr>
          <w:p w14:paraId="0FEE4028"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1348081C" w14:textId="77777777" w:rsidTr="001D73AA">
        <w:trPr>
          <w:gridAfter w:val="1"/>
          <w:wAfter w:w="54" w:type="dxa"/>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E380C89"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2</w:t>
            </w:r>
          </w:p>
        </w:tc>
        <w:tc>
          <w:tcPr>
            <w:tcW w:w="900" w:type="dxa"/>
            <w:gridSpan w:val="2"/>
            <w:tcBorders>
              <w:top w:val="nil"/>
              <w:left w:val="nil"/>
              <w:bottom w:val="single" w:sz="4" w:space="0" w:color="auto"/>
              <w:right w:val="nil"/>
            </w:tcBorders>
            <w:shd w:val="clear" w:color="auto" w:fill="auto"/>
            <w:vAlign w:val="center"/>
            <w:hideMark/>
          </w:tcPr>
          <w:p w14:paraId="2745CDF2"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310-5</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14:paraId="3BFA7F27" w14:textId="77777777" w:rsidR="00DD0D6C" w:rsidRDefault="00DD0D6C">
            <w:pPr>
              <w:rPr>
                <w:rFonts w:ascii="Calibri" w:hAnsi="Calibri" w:cs="Calibri"/>
                <w:color w:val="000000"/>
                <w:sz w:val="20"/>
                <w:szCs w:val="20"/>
              </w:rPr>
            </w:pPr>
            <w:r>
              <w:rPr>
                <w:rFonts w:ascii="Calibri" w:hAnsi="Calibri" w:cs="Calibri"/>
                <w:color w:val="000000"/>
                <w:sz w:val="20"/>
                <w:szCs w:val="20"/>
              </w:rPr>
              <w:t>Погрузка материалов больших габаритов а/краном</w:t>
            </w:r>
          </w:p>
        </w:tc>
        <w:tc>
          <w:tcPr>
            <w:tcW w:w="995" w:type="dxa"/>
            <w:tcBorders>
              <w:top w:val="nil"/>
              <w:left w:val="nil"/>
              <w:bottom w:val="single" w:sz="4" w:space="0" w:color="auto"/>
              <w:right w:val="single" w:sz="4" w:space="0" w:color="auto"/>
            </w:tcBorders>
            <w:shd w:val="clear" w:color="auto" w:fill="auto"/>
            <w:vAlign w:val="center"/>
            <w:hideMark/>
          </w:tcPr>
          <w:p w14:paraId="13ECC487"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т</w:t>
            </w:r>
          </w:p>
        </w:tc>
        <w:tc>
          <w:tcPr>
            <w:tcW w:w="1645" w:type="dxa"/>
            <w:tcBorders>
              <w:top w:val="nil"/>
              <w:left w:val="nil"/>
              <w:bottom w:val="single" w:sz="4" w:space="0" w:color="auto"/>
              <w:right w:val="single" w:sz="4" w:space="0" w:color="auto"/>
            </w:tcBorders>
            <w:shd w:val="clear" w:color="auto" w:fill="auto"/>
            <w:vAlign w:val="center"/>
            <w:hideMark/>
          </w:tcPr>
          <w:p w14:paraId="7D3C1BD9"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2.0</w:t>
            </w:r>
          </w:p>
        </w:tc>
        <w:tc>
          <w:tcPr>
            <w:tcW w:w="2060" w:type="dxa"/>
            <w:tcBorders>
              <w:top w:val="nil"/>
              <w:left w:val="nil"/>
              <w:bottom w:val="single" w:sz="4" w:space="0" w:color="auto"/>
              <w:right w:val="single" w:sz="4" w:space="0" w:color="auto"/>
            </w:tcBorders>
            <w:shd w:val="clear" w:color="auto" w:fill="auto"/>
            <w:noWrap/>
            <w:vAlign w:val="bottom"/>
            <w:hideMark/>
          </w:tcPr>
          <w:p w14:paraId="06054581"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5916BE4D" w14:textId="77777777" w:rsidTr="001D73AA">
        <w:trPr>
          <w:gridAfter w:val="1"/>
          <w:wAfter w:w="54" w:type="dxa"/>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D6BCE06"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3</w:t>
            </w:r>
          </w:p>
        </w:tc>
        <w:tc>
          <w:tcPr>
            <w:tcW w:w="900" w:type="dxa"/>
            <w:gridSpan w:val="2"/>
            <w:tcBorders>
              <w:top w:val="nil"/>
              <w:left w:val="nil"/>
              <w:bottom w:val="single" w:sz="4" w:space="0" w:color="auto"/>
              <w:right w:val="nil"/>
            </w:tcBorders>
            <w:shd w:val="clear" w:color="auto" w:fill="auto"/>
            <w:vAlign w:val="center"/>
            <w:hideMark/>
          </w:tcPr>
          <w:p w14:paraId="3BCB8A55"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E23-14 прим.</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14:paraId="0A86A3AB" w14:textId="77777777" w:rsidR="00DD0D6C" w:rsidRDefault="00DD0D6C">
            <w:pPr>
              <w:rPr>
                <w:rFonts w:ascii="Calibri" w:hAnsi="Calibri" w:cs="Calibri"/>
                <w:color w:val="000000"/>
                <w:sz w:val="20"/>
                <w:szCs w:val="20"/>
              </w:rPr>
            </w:pPr>
            <w:r>
              <w:rPr>
                <w:rFonts w:ascii="Calibri" w:hAnsi="Calibri" w:cs="Calibri"/>
                <w:color w:val="000000"/>
                <w:sz w:val="20"/>
                <w:szCs w:val="20"/>
              </w:rPr>
              <w:t>Разборка бетонных, железобетонных или каменных конструкций с помощью механизма</w:t>
            </w:r>
          </w:p>
        </w:tc>
        <w:tc>
          <w:tcPr>
            <w:tcW w:w="995" w:type="dxa"/>
            <w:tcBorders>
              <w:top w:val="nil"/>
              <w:left w:val="nil"/>
              <w:bottom w:val="single" w:sz="4" w:space="0" w:color="auto"/>
              <w:right w:val="single" w:sz="4" w:space="0" w:color="auto"/>
            </w:tcBorders>
            <w:shd w:val="clear" w:color="auto" w:fill="auto"/>
            <w:vAlign w:val="center"/>
            <w:hideMark/>
          </w:tcPr>
          <w:p w14:paraId="6A4180DB"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куб.м</w:t>
            </w:r>
          </w:p>
        </w:tc>
        <w:tc>
          <w:tcPr>
            <w:tcW w:w="1645" w:type="dxa"/>
            <w:tcBorders>
              <w:top w:val="nil"/>
              <w:left w:val="nil"/>
              <w:bottom w:val="single" w:sz="4" w:space="0" w:color="auto"/>
              <w:right w:val="single" w:sz="4" w:space="0" w:color="auto"/>
            </w:tcBorders>
            <w:shd w:val="clear" w:color="auto" w:fill="auto"/>
            <w:vAlign w:val="center"/>
            <w:hideMark/>
          </w:tcPr>
          <w:p w14:paraId="6DF93210"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21.15</w:t>
            </w:r>
          </w:p>
        </w:tc>
        <w:tc>
          <w:tcPr>
            <w:tcW w:w="2060" w:type="dxa"/>
            <w:tcBorders>
              <w:top w:val="nil"/>
              <w:left w:val="nil"/>
              <w:bottom w:val="single" w:sz="4" w:space="0" w:color="auto"/>
              <w:right w:val="single" w:sz="4" w:space="0" w:color="auto"/>
            </w:tcBorders>
            <w:shd w:val="clear" w:color="auto" w:fill="auto"/>
            <w:noWrap/>
            <w:vAlign w:val="bottom"/>
            <w:hideMark/>
          </w:tcPr>
          <w:p w14:paraId="0C028E38"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34E8E438" w14:textId="77777777" w:rsidTr="001D73AA">
        <w:trPr>
          <w:gridAfter w:val="1"/>
          <w:wAfter w:w="54" w:type="dxa"/>
          <w:trHeight w:val="30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88F8682"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4</w:t>
            </w:r>
          </w:p>
        </w:tc>
        <w:tc>
          <w:tcPr>
            <w:tcW w:w="900" w:type="dxa"/>
            <w:gridSpan w:val="2"/>
            <w:tcBorders>
              <w:top w:val="nil"/>
              <w:left w:val="nil"/>
              <w:bottom w:val="single" w:sz="4" w:space="0" w:color="auto"/>
              <w:right w:val="nil"/>
            </w:tcBorders>
            <w:shd w:val="clear" w:color="auto" w:fill="auto"/>
            <w:vAlign w:val="center"/>
            <w:hideMark/>
          </w:tcPr>
          <w:p w14:paraId="152810B5"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14:paraId="3D159D50" w14:textId="77777777" w:rsidR="00DD0D6C" w:rsidRDefault="00DD0D6C">
            <w:pPr>
              <w:rPr>
                <w:rFonts w:ascii="Calibri" w:hAnsi="Calibri" w:cs="Calibri"/>
                <w:color w:val="000000"/>
                <w:sz w:val="20"/>
                <w:szCs w:val="20"/>
              </w:rPr>
            </w:pPr>
            <w:r>
              <w:rPr>
                <w:rFonts w:ascii="Calibri" w:hAnsi="Calibri" w:cs="Calibri"/>
                <w:color w:val="000000"/>
                <w:sz w:val="20"/>
                <w:szCs w:val="20"/>
              </w:rPr>
              <w:t>Эксплуатация автовышки</w:t>
            </w:r>
          </w:p>
        </w:tc>
        <w:tc>
          <w:tcPr>
            <w:tcW w:w="995" w:type="dxa"/>
            <w:tcBorders>
              <w:top w:val="nil"/>
              <w:left w:val="nil"/>
              <w:bottom w:val="single" w:sz="4" w:space="0" w:color="auto"/>
              <w:right w:val="single" w:sz="4" w:space="0" w:color="auto"/>
            </w:tcBorders>
            <w:shd w:val="clear" w:color="auto" w:fill="auto"/>
            <w:vAlign w:val="center"/>
            <w:hideMark/>
          </w:tcPr>
          <w:p w14:paraId="0140CA54"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маш./час</w:t>
            </w:r>
          </w:p>
        </w:tc>
        <w:tc>
          <w:tcPr>
            <w:tcW w:w="1645" w:type="dxa"/>
            <w:tcBorders>
              <w:top w:val="nil"/>
              <w:left w:val="nil"/>
              <w:bottom w:val="single" w:sz="4" w:space="0" w:color="auto"/>
              <w:right w:val="single" w:sz="4" w:space="0" w:color="auto"/>
            </w:tcBorders>
            <w:shd w:val="clear" w:color="auto" w:fill="auto"/>
            <w:vAlign w:val="center"/>
            <w:hideMark/>
          </w:tcPr>
          <w:p w14:paraId="2D9E97D6"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5.0</w:t>
            </w:r>
          </w:p>
        </w:tc>
        <w:tc>
          <w:tcPr>
            <w:tcW w:w="2060" w:type="dxa"/>
            <w:tcBorders>
              <w:top w:val="nil"/>
              <w:left w:val="nil"/>
              <w:bottom w:val="single" w:sz="4" w:space="0" w:color="auto"/>
              <w:right w:val="single" w:sz="4" w:space="0" w:color="auto"/>
            </w:tcBorders>
            <w:shd w:val="clear" w:color="auto" w:fill="auto"/>
            <w:noWrap/>
            <w:vAlign w:val="bottom"/>
            <w:hideMark/>
          </w:tcPr>
          <w:p w14:paraId="3833C3BC"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5FCD7D52" w14:textId="77777777" w:rsidTr="001D73AA">
        <w:trPr>
          <w:gridAfter w:val="1"/>
          <w:wAfter w:w="54" w:type="dxa"/>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587FD20"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5</w:t>
            </w:r>
          </w:p>
        </w:tc>
        <w:tc>
          <w:tcPr>
            <w:tcW w:w="900" w:type="dxa"/>
            <w:gridSpan w:val="2"/>
            <w:tcBorders>
              <w:top w:val="nil"/>
              <w:left w:val="nil"/>
              <w:bottom w:val="single" w:sz="4" w:space="0" w:color="auto"/>
              <w:right w:val="nil"/>
            </w:tcBorders>
            <w:shd w:val="clear" w:color="auto" w:fill="auto"/>
            <w:vAlign w:val="center"/>
            <w:hideMark/>
          </w:tcPr>
          <w:p w14:paraId="2D06AB17"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E9-122  k=0,8</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14:paraId="73DE4B7F" w14:textId="77777777" w:rsidR="00DD0D6C" w:rsidRDefault="00DD0D6C">
            <w:pPr>
              <w:rPr>
                <w:rFonts w:ascii="Calibri" w:hAnsi="Calibri" w:cs="Calibri"/>
                <w:color w:val="000000"/>
                <w:sz w:val="20"/>
                <w:szCs w:val="20"/>
              </w:rPr>
            </w:pPr>
            <w:r>
              <w:rPr>
                <w:rFonts w:ascii="Calibri" w:hAnsi="Calibri" w:cs="Calibri"/>
                <w:color w:val="000000"/>
                <w:sz w:val="20"/>
                <w:szCs w:val="20"/>
              </w:rPr>
              <w:t>Резка металлических деталей, элементов, арматур</w:t>
            </w:r>
          </w:p>
        </w:tc>
        <w:tc>
          <w:tcPr>
            <w:tcW w:w="995" w:type="dxa"/>
            <w:tcBorders>
              <w:top w:val="nil"/>
              <w:left w:val="nil"/>
              <w:bottom w:val="single" w:sz="4" w:space="0" w:color="auto"/>
              <w:right w:val="single" w:sz="4" w:space="0" w:color="auto"/>
            </w:tcBorders>
            <w:shd w:val="clear" w:color="auto" w:fill="auto"/>
            <w:vAlign w:val="center"/>
            <w:hideMark/>
          </w:tcPr>
          <w:p w14:paraId="3203458B"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т</w:t>
            </w:r>
          </w:p>
        </w:tc>
        <w:tc>
          <w:tcPr>
            <w:tcW w:w="1645" w:type="dxa"/>
            <w:tcBorders>
              <w:top w:val="nil"/>
              <w:left w:val="nil"/>
              <w:bottom w:val="single" w:sz="4" w:space="0" w:color="auto"/>
              <w:right w:val="single" w:sz="4" w:space="0" w:color="auto"/>
            </w:tcBorders>
            <w:shd w:val="clear" w:color="auto" w:fill="auto"/>
            <w:vAlign w:val="center"/>
            <w:hideMark/>
          </w:tcPr>
          <w:p w14:paraId="428FA975"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50.87</w:t>
            </w:r>
          </w:p>
        </w:tc>
        <w:tc>
          <w:tcPr>
            <w:tcW w:w="2060" w:type="dxa"/>
            <w:tcBorders>
              <w:top w:val="nil"/>
              <w:left w:val="nil"/>
              <w:bottom w:val="single" w:sz="4" w:space="0" w:color="auto"/>
              <w:right w:val="single" w:sz="4" w:space="0" w:color="auto"/>
            </w:tcBorders>
            <w:shd w:val="clear" w:color="auto" w:fill="auto"/>
            <w:noWrap/>
            <w:vAlign w:val="bottom"/>
            <w:hideMark/>
          </w:tcPr>
          <w:p w14:paraId="1C64BDAE"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0066ADDB" w14:textId="77777777" w:rsidTr="001D73AA">
        <w:trPr>
          <w:gridAfter w:val="1"/>
          <w:wAfter w:w="54" w:type="dxa"/>
          <w:trHeight w:val="30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94DAD12"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6</w:t>
            </w:r>
          </w:p>
        </w:tc>
        <w:tc>
          <w:tcPr>
            <w:tcW w:w="900" w:type="dxa"/>
            <w:gridSpan w:val="2"/>
            <w:tcBorders>
              <w:top w:val="nil"/>
              <w:left w:val="nil"/>
              <w:bottom w:val="single" w:sz="4" w:space="0" w:color="auto"/>
              <w:right w:val="nil"/>
            </w:tcBorders>
            <w:shd w:val="clear" w:color="auto" w:fill="auto"/>
            <w:vAlign w:val="center"/>
            <w:hideMark/>
          </w:tcPr>
          <w:p w14:paraId="63F57629"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E-0,8</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14:paraId="5AC2EEF1" w14:textId="77777777" w:rsidR="00DD0D6C" w:rsidRDefault="00DD0D6C">
            <w:pPr>
              <w:rPr>
                <w:rFonts w:ascii="Calibri" w:hAnsi="Calibri" w:cs="Calibri"/>
                <w:color w:val="000000"/>
                <w:sz w:val="20"/>
                <w:szCs w:val="20"/>
              </w:rPr>
            </w:pPr>
            <w:r>
              <w:rPr>
                <w:rFonts w:ascii="Calibri" w:hAnsi="Calibri" w:cs="Calibri"/>
                <w:color w:val="000000"/>
                <w:sz w:val="20"/>
                <w:szCs w:val="20"/>
              </w:rPr>
              <w:t>Пайка металлических деталей</w:t>
            </w:r>
          </w:p>
        </w:tc>
        <w:tc>
          <w:tcPr>
            <w:tcW w:w="995" w:type="dxa"/>
            <w:tcBorders>
              <w:top w:val="nil"/>
              <w:left w:val="nil"/>
              <w:bottom w:val="single" w:sz="4" w:space="0" w:color="auto"/>
              <w:right w:val="single" w:sz="4" w:space="0" w:color="auto"/>
            </w:tcBorders>
            <w:shd w:val="clear" w:color="auto" w:fill="auto"/>
            <w:vAlign w:val="center"/>
            <w:hideMark/>
          </w:tcPr>
          <w:p w14:paraId="03556A8C"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место</w:t>
            </w:r>
          </w:p>
        </w:tc>
        <w:tc>
          <w:tcPr>
            <w:tcW w:w="1645" w:type="dxa"/>
            <w:tcBorders>
              <w:top w:val="nil"/>
              <w:left w:val="nil"/>
              <w:bottom w:val="single" w:sz="4" w:space="0" w:color="auto"/>
              <w:right w:val="single" w:sz="4" w:space="0" w:color="auto"/>
            </w:tcBorders>
            <w:shd w:val="clear" w:color="auto" w:fill="auto"/>
            <w:vAlign w:val="center"/>
            <w:hideMark/>
          </w:tcPr>
          <w:p w14:paraId="7EE52BE9"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0.62</w:t>
            </w:r>
          </w:p>
        </w:tc>
        <w:tc>
          <w:tcPr>
            <w:tcW w:w="2060" w:type="dxa"/>
            <w:tcBorders>
              <w:top w:val="nil"/>
              <w:left w:val="nil"/>
              <w:bottom w:val="single" w:sz="4" w:space="0" w:color="auto"/>
              <w:right w:val="single" w:sz="4" w:space="0" w:color="auto"/>
            </w:tcBorders>
            <w:shd w:val="clear" w:color="auto" w:fill="auto"/>
            <w:noWrap/>
            <w:vAlign w:val="bottom"/>
            <w:hideMark/>
          </w:tcPr>
          <w:p w14:paraId="38D28C8C"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759EEC6D" w14:textId="77777777" w:rsidTr="001D73AA">
        <w:trPr>
          <w:gridAfter w:val="1"/>
          <w:wAfter w:w="54" w:type="dxa"/>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E28599C"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lastRenderedPageBreak/>
              <w:t>7</w:t>
            </w:r>
          </w:p>
        </w:tc>
        <w:tc>
          <w:tcPr>
            <w:tcW w:w="900" w:type="dxa"/>
            <w:gridSpan w:val="2"/>
            <w:tcBorders>
              <w:top w:val="nil"/>
              <w:left w:val="nil"/>
              <w:bottom w:val="single" w:sz="4" w:space="0" w:color="auto"/>
              <w:right w:val="nil"/>
            </w:tcBorders>
            <w:shd w:val="clear" w:color="auto" w:fill="auto"/>
            <w:vAlign w:val="center"/>
            <w:hideMark/>
          </w:tcPr>
          <w:p w14:paraId="6D02B892"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14:paraId="1C6FADDB" w14:textId="77777777" w:rsidR="00DD0D6C" w:rsidRDefault="00DD0D6C">
            <w:pPr>
              <w:rPr>
                <w:rFonts w:ascii="Calibri" w:hAnsi="Calibri" w:cs="Calibri"/>
                <w:color w:val="000000"/>
                <w:sz w:val="20"/>
                <w:szCs w:val="20"/>
              </w:rPr>
            </w:pPr>
            <w:r>
              <w:rPr>
                <w:rFonts w:ascii="Calibri" w:hAnsi="Calibri" w:cs="Calibri"/>
                <w:color w:val="000000"/>
                <w:sz w:val="20"/>
                <w:szCs w:val="20"/>
              </w:rPr>
              <w:t>Погрузка строймусора на самосвалы и вывоз на  расстояние 13км</w:t>
            </w:r>
          </w:p>
        </w:tc>
        <w:tc>
          <w:tcPr>
            <w:tcW w:w="995" w:type="dxa"/>
            <w:tcBorders>
              <w:top w:val="nil"/>
              <w:left w:val="nil"/>
              <w:bottom w:val="single" w:sz="4" w:space="0" w:color="auto"/>
              <w:right w:val="single" w:sz="4" w:space="0" w:color="auto"/>
            </w:tcBorders>
            <w:shd w:val="clear" w:color="auto" w:fill="auto"/>
            <w:vAlign w:val="center"/>
            <w:hideMark/>
          </w:tcPr>
          <w:p w14:paraId="036D64EF"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т</w:t>
            </w:r>
          </w:p>
        </w:tc>
        <w:tc>
          <w:tcPr>
            <w:tcW w:w="1645" w:type="dxa"/>
            <w:tcBorders>
              <w:top w:val="nil"/>
              <w:left w:val="nil"/>
              <w:bottom w:val="single" w:sz="4" w:space="0" w:color="auto"/>
              <w:right w:val="single" w:sz="4" w:space="0" w:color="auto"/>
            </w:tcBorders>
            <w:shd w:val="clear" w:color="auto" w:fill="auto"/>
            <w:vAlign w:val="center"/>
            <w:hideMark/>
          </w:tcPr>
          <w:p w14:paraId="16C5C50C"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3.0</w:t>
            </w:r>
          </w:p>
        </w:tc>
        <w:tc>
          <w:tcPr>
            <w:tcW w:w="2060" w:type="dxa"/>
            <w:tcBorders>
              <w:top w:val="nil"/>
              <w:left w:val="nil"/>
              <w:bottom w:val="single" w:sz="4" w:space="0" w:color="auto"/>
              <w:right w:val="single" w:sz="4" w:space="0" w:color="auto"/>
            </w:tcBorders>
            <w:shd w:val="clear" w:color="auto" w:fill="auto"/>
            <w:noWrap/>
            <w:vAlign w:val="bottom"/>
            <w:hideMark/>
          </w:tcPr>
          <w:p w14:paraId="3C2514E2"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3E947E5E" w14:textId="77777777" w:rsidTr="001D73AA">
        <w:trPr>
          <w:gridAfter w:val="1"/>
          <w:wAfter w:w="54" w:type="dxa"/>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CE118FE"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8</w:t>
            </w:r>
          </w:p>
        </w:tc>
        <w:tc>
          <w:tcPr>
            <w:tcW w:w="900" w:type="dxa"/>
            <w:gridSpan w:val="2"/>
            <w:tcBorders>
              <w:top w:val="nil"/>
              <w:left w:val="nil"/>
              <w:bottom w:val="single" w:sz="4" w:space="0" w:color="auto"/>
              <w:right w:val="nil"/>
            </w:tcBorders>
            <w:shd w:val="clear" w:color="auto" w:fill="auto"/>
            <w:vAlign w:val="center"/>
            <w:hideMark/>
          </w:tcPr>
          <w:p w14:paraId="1288AACF"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14:paraId="200D7548" w14:textId="77777777" w:rsidR="00DD0D6C" w:rsidRDefault="00DD0D6C">
            <w:pPr>
              <w:rPr>
                <w:rFonts w:ascii="Calibri" w:hAnsi="Calibri" w:cs="Calibri"/>
                <w:color w:val="000000"/>
                <w:sz w:val="20"/>
                <w:szCs w:val="20"/>
              </w:rPr>
            </w:pPr>
            <w:r>
              <w:rPr>
                <w:rFonts w:ascii="Calibri" w:hAnsi="Calibri" w:cs="Calibri"/>
                <w:color w:val="000000"/>
                <w:sz w:val="20"/>
                <w:szCs w:val="20"/>
              </w:rPr>
              <w:t>Погрузка собранного мусора, вывоз на  расстояние 13км</w:t>
            </w:r>
          </w:p>
        </w:tc>
        <w:tc>
          <w:tcPr>
            <w:tcW w:w="995" w:type="dxa"/>
            <w:tcBorders>
              <w:top w:val="nil"/>
              <w:left w:val="nil"/>
              <w:bottom w:val="single" w:sz="4" w:space="0" w:color="auto"/>
              <w:right w:val="single" w:sz="4" w:space="0" w:color="auto"/>
            </w:tcBorders>
            <w:shd w:val="clear" w:color="auto" w:fill="auto"/>
            <w:vAlign w:val="center"/>
            <w:hideMark/>
          </w:tcPr>
          <w:p w14:paraId="3F5919D5"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куб.м</w:t>
            </w:r>
          </w:p>
        </w:tc>
        <w:tc>
          <w:tcPr>
            <w:tcW w:w="1645" w:type="dxa"/>
            <w:tcBorders>
              <w:top w:val="nil"/>
              <w:left w:val="nil"/>
              <w:bottom w:val="single" w:sz="4" w:space="0" w:color="auto"/>
              <w:right w:val="single" w:sz="4" w:space="0" w:color="auto"/>
            </w:tcBorders>
            <w:shd w:val="clear" w:color="auto" w:fill="auto"/>
            <w:vAlign w:val="center"/>
            <w:hideMark/>
          </w:tcPr>
          <w:p w14:paraId="5840CF94"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2.5</w:t>
            </w:r>
          </w:p>
        </w:tc>
        <w:tc>
          <w:tcPr>
            <w:tcW w:w="2060" w:type="dxa"/>
            <w:tcBorders>
              <w:top w:val="nil"/>
              <w:left w:val="nil"/>
              <w:bottom w:val="single" w:sz="4" w:space="0" w:color="auto"/>
              <w:right w:val="single" w:sz="4" w:space="0" w:color="auto"/>
            </w:tcBorders>
            <w:shd w:val="clear" w:color="auto" w:fill="auto"/>
            <w:noWrap/>
            <w:vAlign w:val="bottom"/>
            <w:hideMark/>
          </w:tcPr>
          <w:p w14:paraId="49683A61"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65D6B682" w14:textId="77777777" w:rsidTr="001D73AA">
        <w:trPr>
          <w:gridAfter w:val="1"/>
          <w:wAfter w:w="54" w:type="dxa"/>
          <w:trHeight w:val="51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1C0C1E6"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9</w:t>
            </w:r>
          </w:p>
        </w:tc>
        <w:tc>
          <w:tcPr>
            <w:tcW w:w="900" w:type="dxa"/>
            <w:gridSpan w:val="2"/>
            <w:tcBorders>
              <w:top w:val="nil"/>
              <w:left w:val="nil"/>
              <w:bottom w:val="single" w:sz="4" w:space="0" w:color="auto"/>
              <w:right w:val="nil"/>
            </w:tcBorders>
            <w:shd w:val="clear" w:color="auto" w:fill="auto"/>
            <w:vAlign w:val="center"/>
            <w:hideMark/>
          </w:tcPr>
          <w:p w14:paraId="3ADB8805"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14:paraId="12FDFE23" w14:textId="77777777" w:rsidR="00DD0D6C" w:rsidRDefault="00DD0D6C">
            <w:pPr>
              <w:rPr>
                <w:rFonts w:ascii="Calibri" w:hAnsi="Calibri" w:cs="Calibri"/>
                <w:color w:val="000000"/>
                <w:sz w:val="20"/>
                <w:szCs w:val="20"/>
              </w:rPr>
            </w:pPr>
            <w:r>
              <w:rPr>
                <w:rFonts w:ascii="Calibri" w:hAnsi="Calibri" w:cs="Calibri"/>
                <w:color w:val="000000"/>
                <w:sz w:val="20"/>
                <w:szCs w:val="20"/>
              </w:rPr>
              <w:t>Вырубка и вывоз деревьев, поврежденных в результате бедствия</w:t>
            </w:r>
          </w:p>
        </w:tc>
        <w:tc>
          <w:tcPr>
            <w:tcW w:w="995" w:type="dxa"/>
            <w:tcBorders>
              <w:top w:val="nil"/>
              <w:left w:val="nil"/>
              <w:bottom w:val="single" w:sz="4" w:space="0" w:color="auto"/>
              <w:right w:val="single" w:sz="4" w:space="0" w:color="auto"/>
            </w:tcBorders>
            <w:shd w:val="clear" w:color="auto" w:fill="auto"/>
            <w:vAlign w:val="center"/>
            <w:hideMark/>
          </w:tcPr>
          <w:p w14:paraId="350B41C8"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шт.</w:t>
            </w:r>
          </w:p>
        </w:tc>
        <w:tc>
          <w:tcPr>
            <w:tcW w:w="1645" w:type="dxa"/>
            <w:tcBorders>
              <w:top w:val="nil"/>
              <w:left w:val="nil"/>
              <w:bottom w:val="single" w:sz="4" w:space="0" w:color="auto"/>
              <w:right w:val="single" w:sz="4" w:space="0" w:color="auto"/>
            </w:tcBorders>
            <w:shd w:val="clear" w:color="auto" w:fill="auto"/>
            <w:vAlign w:val="center"/>
            <w:hideMark/>
          </w:tcPr>
          <w:p w14:paraId="0BE770EC"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6.8</w:t>
            </w:r>
          </w:p>
        </w:tc>
        <w:tc>
          <w:tcPr>
            <w:tcW w:w="2060" w:type="dxa"/>
            <w:tcBorders>
              <w:top w:val="nil"/>
              <w:left w:val="nil"/>
              <w:bottom w:val="single" w:sz="4" w:space="0" w:color="auto"/>
              <w:right w:val="single" w:sz="4" w:space="0" w:color="auto"/>
            </w:tcBorders>
            <w:shd w:val="clear" w:color="auto" w:fill="auto"/>
            <w:noWrap/>
            <w:vAlign w:val="bottom"/>
            <w:hideMark/>
          </w:tcPr>
          <w:p w14:paraId="48E3CA5A"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4F9A0975" w14:textId="77777777" w:rsidTr="001D73AA">
        <w:trPr>
          <w:gridAfter w:val="1"/>
          <w:wAfter w:w="54" w:type="dxa"/>
          <w:trHeight w:val="735"/>
        </w:trPr>
        <w:tc>
          <w:tcPr>
            <w:tcW w:w="1040" w:type="dxa"/>
            <w:tcBorders>
              <w:top w:val="nil"/>
              <w:left w:val="single" w:sz="4" w:space="0" w:color="auto"/>
              <w:bottom w:val="nil"/>
              <w:right w:val="single" w:sz="4" w:space="0" w:color="auto"/>
            </w:tcBorders>
            <w:shd w:val="clear" w:color="auto" w:fill="auto"/>
            <w:vAlign w:val="center"/>
            <w:hideMark/>
          </w:tcPr>
          <w:p w14:paraId="792494EE"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w:t>
            </w:r>
          </w:p>
        </w:tc>
        <w:tc>
          <w:tcPr>
            <w:tcW w:w="900" w:type="dxa"/>
            <w:gridSpan w:val="2"/>
            <w:tcBorders>
              <w:top w:val="nil"/>
              <w:left w:val="nil"/>
              <w:bottom w:val="nil"/>
              <w:right w:val="nil"/>
            </w:tcBorders>
            <w:shd w:val="clear" w:color="auto" w:fill="auto"/>
            <w:vAlign w:val="center"/>
            <w:hideMark/>
          </w:tcPr>
          <w:p w14:paraId="0B726A65"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14:paraId="3F6868F4" w14:textId="77777777" w:rsidR="00DD0D6C" w:rsidRDefault="00DD0D6C">
            <w:pPr>
              <w:rPr>
                <w:rFonts w:ascii="Calibri" w:hAnsi="Calibri" w:cs="Calibri"/>
                <w:color w:val="000000"/>
                <w:sz w:val="20"/>
                <w:szCs w:val="20"/>
              </w:rPr>
            </w:pPr>
            <w:r>
              <w:rPr>
                <w:rFonts w:ascii="Calibri" w:hAnsi="Calibri" w:cs="Calibri"/>
                <w:color w:val="000000"/>
                <w:sz w:val="20"/>
                <w:szCs w:val="20"/>
              </w:rPr>
              <w:t>Перевозка грузов</w:t>
            </w:r>
          </w:p>
        </w:tc>
        <w:tc>
          <w:tcPr>
            <w:tcW w:w="995" w:type="dxa"/>
            <w:tcBorders>
              <w:top w:val="nil"/>
              <w:left w:val="nil"/>
              <w:bottom w:val="nil"/>
              <w:right w:val="single" w:sz="4" w:space="0" w:color="auto"/>
            </w:tcBorders>
            <w:shd w:val="clear" w:color="auto" w:fill="auto"/>
            <w:vAlign w:val="center"/>
            <w:hideMark/>
          </w:tcPr>
          <w:p w14:paraId="238F1E53"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км</w:t>
            </w:r>
          </w:p>
        </w:tc>
        <w:tc>
          <w:tcPr>
            <w:tcW w:w="1645" w:type="dxa"/>
            <w:tcBorders>
              <w:top w:val="nil"/>
              <w:left w:val="nil"/>
              <w:bottom w:val="nil"/>
              <w:right w:val="single" w:sz="4" w:space="0" w:color="auto"/>
            </w:tcBorders>
            <w:shd w:val="clear" w:color="auto" w:fill="auto"/>
            <w:vAlign w:val="center"/>
            <w:hideMark/>
          </w:tcPr>
          <w:p w14:paraId="448B2D25"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0.5</w:t>
            </w:r>
          </w:p>
        </w:tc>
        <w:tc>
          <w:tcPr>
            <w:tcW w:w="2060" w:type="dxa"/>
            <w:tcBorders>
              <w:top w:val="nil"/>
              <w:left w:val="nil"/>
              <w:bottom w:val="single" w:sz="4" w:space="0" w:color="auto"/>
              <w:right w:val="single" w:sz="4" w:space="0" w:color="auto"/>
            </w:tcBorders>
            <w:shd w:val="clear" w:color="auto" w:fill="auto"/>
            <w:noWrap/>
            <w:vAlign w:val="bottom"/>
            <w:hideMark/>
          </w:tcPr>
          <w:p w14:paraId="2A4FB9DC"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145D39B6" w14:textId="77777777" w:rsidTr="001D73AA">
        <w:trPr>
          <w:gridAfter w:val="1"/>
          <w:wAfter w:w="54" w:type="dxa"/>
          <w:trHeight w:val="300"/>
        </w:trPr>
        <w:tc>
          <w:tcPr>
            <w:tcW w:w="1040" w:type="dxa"/>
            <w:tcBorders>
              <w:top w:val="single" w:sz="4" w:space="0" w:color="auto"/>
              <w:left w:val="single" w:sz="4" w:space="0" w:color="auto"/>
              <w:bottom w:val="nil"/>
              <w:right w:val="single" w:sz="4" w:space="0" w:color="auto"/>
            </w:tcBorders>
            <w:shd w:val="clear" w:color="auto" w:fill="auto"/>
            <w:vAlign w:val="center"/>
            <w:hideMark/>
          </w:tcPr>
          <w:p w14:paraId="6369B3DB"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11</w:t>
            </w:r>
          </w:p>
        </w:tc>
        <w:tc>
          <w:tcPr>
            <w:tcW w:w="900" w:type="dxa"/>
            <w:gridSpan w:val="2"/>
            <w:tcBorders>
              <w:top w:val="single" w:sz="4" w:space="0" w:color="auto"/>
              <w:left w:val="nil"/>
              <w:bottom w:val="nil"/>
              <w:right w:val="nil"/>
            </w:tcBorders>
            <w:shd w:val="clear" w:color="auto" w:fill="auto"/>
            <w:vAlign w:val="center"/>
            <w:hideMark/>
          </w:tcPr>
          <w:p w14:paraId="6925B70A"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14:paraId="66EBFCB5" w14:textId="77777777" w:rsidR="00DD0D6C" w:rsidRDefault="00DD0D6C">
            <w:pPr>
              <w:rPr>
                <w:rFonts w:ascii="Calibri" w:hAnsi="Calibri" w:cs="Calibri"/>
                <w:color w:val="000000"/>
                <w:sz w:val="20"/>
                <w:szCs w:val="20"/>
              </w:rPr>
            </w:pPr>
            <w:r>
              <w:rPr>
                <w:rFonts w:ascii="Calibri" w:hAnsi="Calibri" w:cs="Calibri"/>
                <w:color w:val="000000"/>
                <w:sz w:val="20"/>
                <w:szCs w:val="20"/>
              </w:rPr>
              <w:t>Дезинфекция подьездов с хлором</w:t>
            </w:r>
          </w:p>
        </w:tc>
        <w:tc>
          <w:tcPr>
            <w:tcW w:w="995" w:type="dxa"/>
            <w:tcBorders>
              <w:top w:val="single" w:sz="4" w:space="0" w:color="auto"/>
              <w:left w:val="nil"/>
              <w:bottom w:val="nil"/>
              <w:right w:val="single" w:sz="4" w:space="0" w:color="auto"/>
            </w:tcBorders>
            <w:shd w:val="clear" w:color="auto" w:fill="auto"/>
            <w:vAlign w:val="center"/>
            <w:hideMark/>
          </w:tcPr>
          <w:p w14:paraId="064A922F"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под.</w:t>
            </w:r>
          </w:p>
        </w:tc>
        <w:tc>
          <w:tcPr>
            <w:tcW w:w="1645" w:type="dxa"/>
            <w:tcBorders>
              <w:top w:val="single" w:sz="4" w:space="0" w:color="auto"/>
              <w:left w:val="nil"/>
              <w:bottom w:val="nil"/>
              <w:right w:val="single" w:sz="4" w:space="0" w:color="auto"/>
            </w:tcBorders>
            <w:shd w:val="clear" w:color="auto" w:fill="auto"/>
            <w:vAlign w:val="center"/>
            <w:hideMark/>
          </w:tcPr>
          <w:p w14:paraId="75D6D429"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3.5</w:t>
            </w:r>
          </w:p>
        </w:tc>
        <w:tc>
          <w:tcPr>
            <w:tcW w:w="2060" w:type="dxa"/>
            <w:tcBorders>
              <w:top w:val="nil"/>
              <w:left w:val="nil"/>
              <w:bottom w:val="single" w:sz="4" w:space="0" w:color="auto"/>
              <w:right w:val="single" w:sz="4" w:space="0" w:color="auto"/>
            </w:tcBorders>
            <w:shd w:val="clear" w:color="auto" w:fill="auto"/>
            <w:noWrap/>
            <w:vAlign w:val="bottom"/>
            <w:hideMark/>
          </w:tcPr>
          <w:p w14:paraId="4D9626D9"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2D057423" w14:textId="77777777" w:rsidTr="001D73AA">
        <w:trPr>
          <w:gridAfter w:val="1"/>
          <w:wAfter w:w="54" w:type="dxa"/>
          <w:trHeight w:val="300"/>
        </w:trPr>
        <w:tc>
          <w:tcPr>
            <w:tcW w:w="1040" w:type="dxa"/>
            <w:tcBorders>
              <w:top w:val="single" w:sz="4" w:space="0" w:color="auto"/>
              <w:left w:val="single" w:sz="4" w:space="0" w:color="auto"/>
              <w:bottom w:val="nil"/>
              <w:right w:val="single" w:sz="4" w:space="0" w:color="auto"/>
            </w:tcBorders>
            <w:shd w:val="clear" w:color="auto" w:fill="auto"/>
            <w:vAlign w:val="center"/>
            <w:hideMark/>
          </w:tcPr>
          <w:p w14:paraId="577BBDA7"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12</w:t>
            </w:r>
          </w:p>
        </w:tc>
        <w:tc>
          <w:tcPr>
            <w:tcW w:w="900" w:type="dxa"/>
            <w:gridSpan w:val="2"/>
            <w:tcBorders>
              <w:top w:val="single" w:sz="4" w:space="0" w:color="auto"/>
              <w:left w:val="nil"/>
              <w:bottom w:val="nil"/>
              <w:right w:val="nil"/>
            </w:tcBorders>
            <w:shd w:val="clear" w:color="auto" w:fill="auto"/>
            <w:vAlign w:val="center"/>
            <w:hideMark/>
          </w:tcPr>
          <w:p w14:paraId="412794E5"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14:paraId="2687FE3E" w14:textId="77777777" w:rsidR="00DD0D6C" w:rsidRDefault="00DD0D6C">
            <w:pPr>
              <w:rPr>
                <w:rFonts w:ascii="Calibri" w:hAnsi="Calibri" w:cs="Calibri"/>
                <w:color w:val="000000"/>
                <w:sz w:val="20"/>
                <w:szCs w:val="20"/>
              </w:rPr>
            </w:pPr>
            <w:r>
              <w:rPr>
                <w:rFonts w:ascii="Calibri" w:hAnsi="Calibri" w:cs="Calibri"/>
                <w:color w:val="000000"/>
                <w:sz w:val="20"/>
                <w:szCs w:val="20"/>
              </w:rPr>
              <w:t>Автокран</w:t>
            </w:r>
          </w:p>
        </w:tc>
        <w:tc>
          <w:tcPr>
            <w:tcW w:w="995" w:type="dxa"/>
            <w:tcBorders>
              <w:top w:val="single" w:sz="4" w:space="0" w:color="auto"/>
              <w:left w:val="nil"/>
              <w:bottom w:val="nil"/>
              <w:right w:val="single" w:sz="4" w:space="0" w:color="auto"/>
            </w:tcBorders>
            <w:shd w:val="clear" w:color="auto" w:fill="auto"/>
            <w:vAlign w:val="center"/>
            <w:hideMark/>
          </w:tcPr>
          <w:p w14:paraId="4A315D53"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m/ч</w:t>
            </w:r>
          </w:p>
        </w:tc>
        <w:tc>
          <w:tcPr>
            <w:tcW w:w="1645" w:type="dxa"/>
            <w:tcBorders>
              <w:top w:val="single" w:sz="4" w:space="0" w:color="auto"/>
              <w:left w:val="nil"/>
              <w:bottom w:val="nil"/>
              <w:right w:val="single" w:sz="4" w:space="0" w:color="auto"/>
            </w:tcBorders>
            <w:shd w:val="clear" w:color="auto" w:fill="auto"/>
            <w:vAlign w:val="center"/>
            <w:hideMark/>
          </w:tcPr>
          <w:p w14:paraId="62D619F5"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7.0</w:t>
            </w:r>
          </w:p>
        </w:tc>
        <w:tc>
          <w:tcPr>
            <w:tcW w:w="2060" w:type="dxa"/>
            <w:tcBorders>
              <w:top w:val="nil"/>
              <w:left w:val="nil"/>
              <w:bottom w:val="single" w:sz="4" w:space="0" w:color="auto"/>
              <w:right w:val="single" w:sz="4" w:space="0" w:color="auto"/>
            </w:tcBorders>
            <w:shd w:val="clear" w:color="auto" w:fill="auto"/>
            <w:noWrap/>
            <w:vAlign w:val="bottom"/>
            <w:hideMark/>
          </w:tcPr>
          <w:p w14:paraId="4AAEBFEB"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302FB2EA" w14:textId="77777777" w:rsidTr="001D73AA">
        <w:trPr>
          <w:gridAfter w:val="1"/>
          <w:wAfter w:w="54" w:type="dxa"/>
          <w:trHeight w:val="300"/>
        </w:trPr>
        <w:tc>
          <w:tcPr>
            <w:tcW w:w="1040" w:type="dxa"/>
            <w:tcBorders>
              <w:top w:val="single" w:sz="4" w:space="0" w:color="auto"/>
              <w:left w:val="single" w:sz="4" w:space="0" w:color="auto"/>
              <w:bottom w:val="nil"/>
              <w:right w:val="single" w:sz="4" w:space="0" w:color="auto"/>
            </w:tcBorders>
            <w:shd w:val="clear" w:color="auto" w:fill="auto"/>
            <w:vAlign w:val="center"/>
            <w:hideMark/>
          </w:tcPr>
          <w:p w14:paraId="45452D6B"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13</w:t>
            </w:r>
          </w:p>
        </w:tc>
        <w:tc>
          <w:tcPr>
            <w:tcW w:w="900" w:type="dxa"/>
            <w:gridSpan w:val="2"/>
            <w:tcBorders>
              <w:top w:val="single" w:sz="4" w:space="0" w:color="auto"/>
              <w:left w:val="nil"/>
              <w:bottom w:val="nil"/>
              <w:right w:val="nil"/>
            </w:tcBorders>
            <w:shd w:val="clear" w:color="auto" w:fill="auto"/>
            <w:vAlign w:val="center"/>
            <w:hideMark/>
          </w:tcPr>
          <w:p w14:paraId="09EC3F63"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14:paraId="47486074" w14:textId="77777777" w:rsidR="00DD0D6C" w:rsidRDefault="00DD0D6C">
            <w:pPr>
              <w:rPr>
                <w:rFonts w:ascii="Calibri" w:hAnsi="Calibri" w:cs="Calibri"/>
                <w:color w:val="000000"/>
                <w:sz w:val="20"/>
                <w:szCs w:val="20"/>
              </w:rPr>
            </w:pPr>
            <w:r>
              <w:rPr>
                <w:rFonts w:ascii="Calibri" w:hAnsi="Calibri" w:cs="Calibri"/>
                <w:color w:val="000000"/>
                <w:sz w:val="20"/>
                <w:szCs w:val="20"/>
              </w:rPr>
              <w:t>Эвакуатор</w:t>
            </w:r>
          </w:p>
        </w:tc>
        <w:tc>
          <w:tcPr>
            <w:tcW w:w="995" w:type="dxa"/>
            <w:tcBorders>
              <w:top w:val="single" w:sz="4" w:space="0" w:color="auto"/>
              <w:left w:val="nil"/>
              <w:bottom w:val="nil"/>
              <w:right w:val="single" w:sz="4" w:space="0" w:color="auto"/>
            </w:tcBorders>
            <w:shd w:val="clear" w:color="auto" w:fill="auto"/>
            <w:vAlign w:val="center"/>
            <w:hideMark/>
          </w:tcPr>
          <w:p w14:paraId="3EA9116A"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км</w:t>
            </w:r>
          </w:p>
        </w:tc>
        <w:tc>
          <w:tcPr>
            <w:tcW w:w="1645" w:type="dxa"/>
            <w:tcBorders>
              <w:top w:val="single" w:sz="4" w:space="0" w:color="auto"/>
              <w:left w:val="nil"/>
              <w:bottom w:val="nil"/>
              <w:right w:val="single" w:sz="4" w:space="0" w:color="auto"/>
            </w:tcBorders>
            <w:shd w:val="clear" w:color="auto" w:fill="auto"/>
            <w:vAlign w:val="center"/>
            <w:hideMark/>
          </w:tcPr>
          <w:p w14:paraId="770DF016"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w:t>
            </w:r>
          </w:p>
        </w:tc>
        <w:tc>
          <w:tcPr>
            <w:tcW w:w="2060" w:type="dxa"/>
            <w:tcBorders>
              <w:top w:val="nil"/>
              <w:left w:val="nil"/>
              <w:bottom w:val="single" w:sz="4" w:space="0" w:color="auto"/>
              <w:right w:val="single" w:sz="4" w:space="0" w:color="auto"/>
            </w:tcBorders>
            <w:shd w:val="clear" w:color="auto" w:fill="auto"/>
            <w:noWrap/>
            <w:vAlign w:val="bottom"/>
            <w:hideMark/>
          </w:tcPr>
          <w:p w14:paraId="6CC0815D"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06B01048" w14:textId="77777777" w:rsidTr="001D73AA">
        <w:trPr>
          <w:gridAfter w:val="1"/>
          <w:wAfter w:w="54" w:type="dxa"/>
          <w:trHeight w:val="300"/>
        </w:trPr>
        <w:tc>
          <w:tcPr>
            <w:tcW w:w="1040" w:type="dxa"/>
            <w:tcBorders>
              <w:top w:val="single" w:sz="4" w:space="0" w:color="auto"/>
              <w:left w:val="single" w:sz="4" w:space="0" w:color="auto"/>
              <w:bottom w:val="nil"/>
              <w:right w:val="single" w:sz="4" w:space="0" w:color="auto"/>
            </w:tcBorders>
            <w:shd w:val="clear" w:color="auto" w:fill="auto"/>
            <w:vAlign w:val="center"/>
            <w:hideMark/>
          </w:tcPr>
          <w:p w14:paraId="30EF84AA"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14</w:t>
            </w:r>
          </w:p>
        </w:tc>
        <w:tc>
          <w:tcPr>
            <w:tcW w:w="900" w:type="dxa"/>
            <w:gridSpan w:val="2"/>
            <w:tcBorders>
              <w:top w:val="single" w:sz="4" w:space="0" w:color="auto"/>
              <w:left w:val="nil"/>
              <w:bottom w:val="nil"/>
              <w:right w:val="nil"/>
            </w:tcBorders>
            <w:shd w:val="clear" w:color="auto" w:fill="auto"/>
            <w:vAlign w:val="center"/>
            <w:hideMark/>
          </w:tcPr>
          <w:p w14:paraId="6FC13670"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14:paraId="625247DE" w14:textId="77777777" w:rsidR="00DD0D6C" w:rsidRDefault="00DD0D6C">
            <w:pPr>
              <w:rPr>
                <w:rFonts w:ascii="Calibri" w:hAnsi="Calibri" w:cs="Calibri"/>
                <w:color w:val="000000"/>
                <w:sz w:val="20"/>
                <w:szCs w:val="20"/>
              </w:rPr>
            </w:pPr>
            <w:r>
              <w:rPr>
                <w:rFonts w:ascii="Calibri" w:hAnsi="Calibri" w:cs="Calibri"/>
                <w:color w:val="000000"/>
                <w:sz w:val="20"/>
                <w:szCs w:val="20"/>
              </w:rPr>
              <w:t>Трактор /роющий, погрузочный, уравняющий/</w:t>
            </w:r>
          </w:p>
        </w:tc>
        <w:tc>
          <w:tcPr>
            <w:tcW w:w="995" w:type="dxa"/>
            <w:tcBorders>
              <w:top w:val="single" w:sz="4" w:space="0" w:color="auto"/>
              <w:left w:val="nil"/>
              <w:bottom w:val="nil"/>
              <w:right w:val="single" w:sz="4" w:space="0" w:color="auto"/>
            </w:tcBorders>
            <w:shd w:val="clear" w:color="auto" w:fill="auto"/>
            <w:vAlign w:val="center"/>
            <w:hideMark/>
          </w:tcPr>
          <w:p w14:paraId="099C001F"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m/ч</w:t>
            </w:r>
          </w:p>
        </w:tc>
        <w:tc>
          <w:tcPr>
            <w:tcW w:w="1645" w:type="dxa"/>
            <w:tcBorders>
              <w:top w:val="single" w:sz="4" w:space="0" w:color="auto"/>
              <w:left w:val="nil"/>
              <w:bottom w:val="nil"/>
              <w:right w:val="single" w:sz="4" w:space="0" w:color="auto"/>
            </w:tcBorders>
            <w:shd w:val="clear" w:color="auto" w:fill="auto"/>
            <w:vAlign w:val="center"/>
            <w:hideMark/>
          </w:tcPr>
          <w:p w14:paraId="40BD4B07"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16.0</w:t>
            </w:r>
          </w:p>
        </w:tc>
        <w:tc>
          <w:tcPr>
            <w:tcW w:w="2060" w:type="dxa"/>
            <w:tcBorders>
              <w:top w:val="nil"/>
              <w:left w:val="nil"/>
              <w:bottom w:val="single" w:sz="4" w:space="0" w:color="auto"/>
              <w:right w:val="single" w:sz="4" w:space="0" w:color="auto"/>
            </w:tcBorders>
            <w:shd w:val="clear" w:color="auto" w:fill="auto"/>
            <w:noWrap/>
            <w:vAlign w:val="bottom"/>
            <w:hideMark/>
          </w:tcPr>
          <w:p w14:paraId="38F41400"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0802B5F7" w14:textId="77777777" w:rsidTr="001D73AA">
        <w:trPr>
          <w:gridAfter w:val="1"/>
          <w:wAfter w:w="54" w:type="dxa"/>
          <w:trHeight w:val="300"/>
        </w:trPr>
        <w:tc>
          <w:tcPr>
            <w:tcW w:w="1040" w:type="dxa"/>
            <w:tcBorders>
              <w:top w:val="single" w:sz="4" w:space="0" w:color="auto"/>
              <w:left w:val="single" w:sz="4" w:space="0" w:color="auto"/>
              <w:bottom w:val="nil"/>
              <w:right w:val="single" w:sz="4" w:space="0" w:color="auto"/>
            </w:tcBorders>
            <w:shd w:val="clear" w:color="auto" w:fill="auto"/>
            <w:vAlign w:val="center"/>
            <w:hideMark/>
          </w:tcPr>
          <w:p w14:paraId="2B6D4A30"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15</w:t>
            </w:r>
          </w:p>
        </w:tc>
        <w:tc>
          <w:tcPr>
            <w:tcW w:w="900" w:type="dxa"/>
            <w:gridSpan w:val="2"/>
            <w:tcBorders>
              <w:top w:val="single" w:sz="4" w:space="0" w:color="auto"/>
              <w:left w:val="nil"/>
              <w:bottom w:val="nil"/>
              <w:right w:val="nil"/>
            </w:tcBorders>
            <w:shd w:val="clear" w:color="auto" w:fill="auto"/>
            <w:vAlign w:val="center"/>
            <w:hideMark/>
          </w:tcPr>
          <w:p w14:paraId="1AC3D77A"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14:paraId="662E1419" w14:textId="77777777" w:rsidR="00DD0D6C" w:rsidRDefault="00DD0D6C">
            <w:pPr>
              <w:rPr>
                <w:rFonts w:ascii="Calibri" w:hAnsi="Calibri" w:cs="Calibri"/>
                <w:color w:val="000000"/>
                <w:sz w:val="20"/>
                <w:szCs w:val="20"/>
              </w:rPr>
            </w:pPr>
            <w:r>
              <w:rPr>
                <w:rFonts w:ascii="Calibri" w:hAnsi="Calibri" w:cs="Calibri"/>
                <w:color w:val="000000"/>
                <w:sz w:val="20"/>
                <w:szCs w:val="20"/>
              </w:rPr>
              <w:t>Машина с насосом высокого давления</w:t>
            </w:r>
          </w:p>
        </w:tc>
        <w:tc>
          <w:tcPr>
            <w:tcW w:w="995" w:type="dxa"/>
            <w:tcBorders>
              <w:top w:val="single" w:sz="4" w:space="0" w:color="auto"/>
              <w:left w:val="nil"/>
              <w:bottom w:val="nil"/>
              <w:right w:val="single" w:sz="4" w:space="0" w:color="auto"/>
            </w:tcBorders>
            <w:shd w:val="clear" w:color="auto" w:fill="auto"/>
            <w:vAlign w:val="center"/>
            <w:hideMark/>
          </w:tcPr>
          <w:p w14:paraId="10C5E671"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1 раз</w:t>
            </w:r>
          </w:p>
        </w:tc>
        <w:tc>
          <w:tcPr>
            <w:tcW w:w="1645" w:type="dxa"/>
            <w:tcBorders>
              <w:top w:val="single" w:sz="4" w:space="0" w:color="auto"/>
              <w:left w:val="nil"/>
              <w:bottom w:val="nil"/>
              <w:right w:val="single" w:sz="4" w:space="0" w:color="auto"/>
            </w:tcBorders>
            <w:shd w:val="clear" w:color="auto" w:fill="auto"/>
            <w:vAlign w:val="center"/>
            <w:hideMark/>
          </w:tcPr>
          <w:p w14:paraId="13262AFC"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30.0</w:t>
            </w:r>
          </w:p>
        </w:tc>
        <w:tc>
          <w:tcPr>
            <w:tcW w:w="2060" w:type="dxa"/>
            <w:tcBorders>
              <w:top w:val="nil"/>
              <w:left w:val="nil"/>
              <w:bottom w:val="single" w:sz="4" w:space="0" w:color="auto"/>
              <w:right w:val="single" w:sz="4" w:space="0" w:color="auto"/>
            </w:tcBorders>
            <w:shd w:val="clear" w:color="auto" w:fill="auto"/>
            <w:noWrap/>
            <w:vAlign w:val="bottom"/>
            <w:hideMark/>
          </w:tcPr>
          <w:p w14:paraId="3A4BC649"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67B8EAC8" w14:textId="77777777" w:rsidTr="001D73AA">
        <w:trPr>
          <w:gridAfter w:val="1"/>
          <w:wAfter w:w="54" w:type="dxa"/>
          <w:trHeight w:val="300"/>
        </w:trPr>
        <w:tc>
          <w:tcPr>
            <w:tcW w:w="1040" w:type="dxa"/>
            <w:tcBorders>
              <w:top w:val="single" w:sz="4" w:space="0" w:color="auto"/>
              <w:left w:val="single" w:sz="4" w:space="0" w:color="auto"/>
              <w:bottom w:val="nil"/>
              <w:right w:val="single" w:sz="4" w:space="0" w:color="auto"/>
            </w:tcBorders>
            <w:shd w:val="clear" w:color="auto" w:fill="auto"/>
            <w:vAlign w:val="center"/>
            <w:hideMark/>
          </w:tcPr>
          <w:p w14:paraId="6B0B773B"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16</w:t>
            </w:r>
          </w:p>
        </w:tc>
        <w:tc>
          <w:tcPr>
            <w:tcW w:w="900" w:type="dxa"/>
            <w:gridSpan w:val="2"/>
            <w:tcBorders>
              <w:top w:val="single" w:sz="4" w:space="0" w:color="auto"/>
              <w:left w:val="nil"/>
              <w:bottom w:val="nil"/>
              <w:right w:val="nil"/>
            </w:tcBorders>
            <w:shd w:val="clear" w:color="auto" w:fill="auto"/>
            <w:vAlign w:val="center"/>
            <w:hideMark/>
          </w:tcPr>
          <w:p w14:paraId="31E9FC9C"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14:paraId="788CAEFB" w14:textId="77777777" w:rsidR="00DD0D6C" w:rsidRDefault="00DD0D6C">
            <w:pPr>
              <w:rPr>
                <w:rFonts w:ascii="Calibri" w:hAnsi="Calibri" w:cs="Calibri"/>
                <w:color w:val="000000"/>
                <w:sz w:val="20"/>
                <w:szCs w:val="20"/>
              </w:rPr>
            </w:pPr>
            <w:r>
              <w:rPr>
                <w:rFonts w:ascii="Calibri" w:hAnsi="Calibri" w:cs="Calibri"/>
                <w:color w:val="000000"/>
                <w:sz w:val="20"/>
                <w:szCs w:val="20"/>
              </w:rPr>
              <w:t>Услуги сантехника</w:t>
            </w:r>
          </w:p>
        </w:tc>
        <w:tc>
          <w:tcPr>
            <w:tcW w:w="995" w:type="dxa"/>
            <w:tcBorders>
              <w:top w:val="single" w:sz="4" w:space="0" w:color="auto"/>
              <w:left w:val="nil"/>
              <w:bottom w:val="nil"/>
              <w:right w:val="single" w:sz="4" w:space="0" w:color="auto"/>
            </w:tcBorders>
            <w:shd w:val="clear" w:color="auto" w:fill="auto"/>
            <w:vAlign w:val="center"/>
            <w:hideMark/>
          </w:tcPr>
          <w:p w14:paraId="4821C9DF"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р/д</w:t>
            </w:r>
          </w:p>
        </w:tc>
        <w:tc>
          <w:tcPr>
            <w:tcW w:w="1645" w:type="dxa"/>
            <w:tcBorders>
              <w:top w:val="single" w:sz="4" w:space="0" w:color="auto"/>
              <w:left w:val="nil"/>
              <w:bottom w:val="nil"/>
              <w:right w:val="single" w:sz="4" w:space="0" w:color="auto"/>
            </w:tcBorders>
            <w:shd w:val="clear" w:color="auto" w:fill="auto"/>
            <w:vAlign w:val="center"/>
            <w:hideMark/>
          </w:tcPr>
          <w:p w14:paraId="534A3F0F"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20.0</w:t>
            </w:r>
          </w:p>
        </w:tc>
        <w:tc>
          <w:tcPr>
            <w:tcW w:w="2060" w:type="dxa"/>
            <w:tcBorders>
              <w:top w:val="nil"/>
              <w:left w:val="nil"/>
              <w:bottom w:val="single" w:sz="4" w:space="0" w:color="auto"/>
              <w:right w:val="single" w:sz="4" w:space="0" w:color="auto"/>
            </w:tcBorders>
            <w:shd w:val="clear" w:color="auto" w:fill="auto"/>
            <w:noWrap/>
            <w:vAlign w:val="bottom"/>
            <w:hideMark/>
          </w:tcPr>
          <w:p w14:paraId="6262147D"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6378CFA9" w14:textId="77777777" w:rsidTr="001D73AA">
        <w:trPr>
          <w:gridAfter w:val="1"/>
          <w:wAfter w:w="54" w:type="dxa"/>
          <w:trHeight w:val="300"/>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3DFA9"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900" w:type="dxa"/>
            <w:gridSpan w:val="2"/>
            <w:tcBorders>
              <w:top w:val="single" w:sz="4" w:space="0" w:color="auto"/>
              <w:left w:val="nil"/>
              <w:bottom w:val="single" w:sz="4" w:space="0" w:color="auto"/>
              <w:right w:val="single" w:sz="4" w:space="0" w:color="auto"/>
            </w:tcBorders>
            <w:shd w:val="clear" w:color="auto" w:fill="auto"/>
            <w:vAlign w:val="center"/>
            <w:hideMark/>
          </w:tcPr>
          <w:p w14:paraId="61782A8A"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3100" w:type="dxa"/>
            <w:tcBorders>
              <w:top w:val="nil"/>
              <w:left w:val="nil"/>
              <w:bottom w:val="single" w:sz="4" w:space="0" w:color="auto"/>
              <w:right w:val="single" w:sz="4" w:space="0" w:color="auto"/>
            </w:tcBorders>
            <w:shd w:val="clear" w:color="auto" w:fill="auto"/>
            <w:vAlign w:val="center"/>
            <w:hideMark/>
          </w:tcPr>
          <w:p w14:paraId="5A04C94C" w14:textId="77777777" w:rsidR="00DD0D6C" w:rsidRDefault="00DD0D6C">
            <w:pPr>
              <w:rPr>
                <w:rFonts w:ascii="Calibri" w:hAnsi="Calibri" w:cs="Calibri"/>
                <w:color w:val="000000"/>
                <w:sz w:val="20"/>
                <w:szCs w:val="20"/>
              </w:rPr>
            </w:pPr>
            <w:r>
              <w:rPr>
                <w:rFonts w:ascii="Calibri" w:hAnsi="Calibri" w:cs="Calibri"/>
                <w:color w:val="000000"/>
                <w:sz w:val="20"/>
                <w:szCs w:val="20"/>
              </w:rPr>
              <w:t>Всего</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04AB484C"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 </w:t>
            </w:r>
          </w:p>
        </w:tc>
        <w:tc>
          <w:tcPr>
            <w:tcW w:w="1645" w:type="dxa"/>
            <w:tcBorders>
              <w:top w:val="single" w:sz="4" w:space="0" w:color="auto"/>
              <w:left w:val="nil"/>
              <w:bottom w:val="nil"/>
              <w:right w:val="nil"/>
            </w:tcBorders>
            <w:shd w:val="clear" w:color="auto" w:fill="auto"/>
            <w:vAlign w:val="center"/>
            <w:hideMark/>
          </w:tcPr>
          <w:p w14:paraId="3A013D5D" w14:textId="77777777" w:rsidR="00DD0D6C" w:rsidRDefault="00DD0D6C">
            <w:pPr>
              <w:jc w:val="center"/>
              <w:rPr>
                <w:rFonts w:ascii="Calibri" w:hAnsi="Calibri" w:cs="Calibri"/>
                <w:b/>
                <w:bCs/>
                <w:color w:val="000000"/>
                <w:sz w:val="22"/>
                <w:szCs w:val="22"/>
              </w:rPr>
            </w:pPr>
            <w:r>
              <w:rPr>
                <w:rFonts w:ascii="Calibri" w:hAnsi="Calibri" w:cs="Calibri"/>
                <w:b/>
                <w:bCs/>
                <w:color w:val="000000"/>
                <w:sz w:val="22"/>
                <w:szCs w:val="22"/>
              </w:rPr>
              <w:t>175.94</w:t>
            </w:r>
          </w:p>
        </w:tc>
        <w:tc>
          <w:tcPr>
            <w:tcW w:w="2060" w:type="dxa"/>
            <w:tcBorders>
              <w:top w:val="nil"/>
              <w:left w:val="single" w:sz="4" w:space="0" w:color="auto"/>
              <w:bottom w:val="single" w:sz="4" w:space="0" w:color="auto"/>
              <w:right w:val="single" w:sz="4" w:space="0" w:color="auto"/>
            </w:tcBorders>
            <w:shd w:val="clear" w:color="auto" w:fill="auto"/>
            <w:noWrap/>
            <w:vAlign w:val="bottom"/>
            <w:hideMark/>
          </w:tcPr>
          <w:p w14:paraId="5C9BE3A3"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4E6EA744" w14:textId="77777777" w:rsidTr="001D73AA">
        <w:trPr>
          <w:gridAfter w:val="1"/>
          <w:wAfter w:w="54" w:type="dxa"/>
          <w:trHeight w:val="30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CC3725E"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900" w:type="dxa"/>
            <w:gridSpan w:val="2"/>
            <w:tcBorders>
              <w:top w:val="nil"/>
              <w:left w:val="nil"/>
              <w:bottom w:val="single" w:sz="4" w:space="0" w:color="auto"/>
              <w:right w:val="single" w:sz="4" w:space="0" w:color="auto"/>
            </w:tcBorders>
            <w:shd w:val="clear" w:color="auto" w:fill="auto"/>
            <w:vAlign w:val="center"/>
            <w:hideMark/>
          </w:tcPr>
          <w:p w14:paraId="6107502C"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3100" w:type="dxa"/>
            <w:tcBorders>
              <w:top w:val="nil"/>
              <w:left w:val="nil"/>
              <w:bottom w:val="single" w:sz="4" w:space="0" w:color="auto"/>
              <w:right w:val="single" w:sz="4" w:space="0" w:color="auto"/>
            </w:tcBorders>
            <w:shd w:val="clear" w:color="auto" w:fill="auto"/>
            <w:vAlign w:val="center"/>
            <w:hideMark/>
          </w:tcPr>
          <w:p w14:paraId="709B8185" w14:textId="77777777" w:rsidR="00DD0D6C" w:rsidRDefault="00DD0D6C">
            <w:pPr>
              <w:rPr>
                <w:rFonts w:ascii="Calibri" w:hAnsi="Calibri" w:cs="Calibri"/>
                <w:color w:val="000000"/>
                <w:sz w:val="20"/>
                <w:szCs w:val="20"/>
              </w:rPr>
            </w:pPr>
            <w:r>
              <w:rPr>
                <w:rFonts w:ascii="Calibri" w:hAnsi="Calibri" w:cs="Calibri"/>
                <w:color w:val="000000"/>
                <w:sz w:val="20"/>
                <w:szCs w:val="20"/>
              </w:rPr>
              <w:t>НДС 20%</w:t>
            </w:r>
          </w:p>
        </w:tc>
        <w:tc>
          <w:tcPr>
            <w:tcW w:w="995" w:type="dxa"/>
            <w:tcBorders>
              <w:top w:val="nil"/>
              <w:left w:val="nil"/>
              <w:bottom w:val="single" w:sz="4" w:space="0" w:color="auto"/>
              <w:right w:val="single" w:sz="4" w:space="0" w:color="auto"/>
            </w:tcBorders>
            <w:shd w:val="clear" w:color="auto" w:fill="auto"/>
            <w:vAlign w:val="center"/>
            <w:hideMark/>
          </w:tcPr>
          <w:p w14:paraId="18C4CDD8" w14:textId="77777777" w:rsidR="00DD0D6C" w:rsidRDefault="00DD0D6C">
            <w:pPr>
              <w:jc w:val="center"/>
              <w:rPr>
                <w:rFonts w:ascii="Calibri" w:hAnsi="Calibri" w:cs="Calibri"/>
                <w:color w:val="000000"/>
                <w:sz w:val="20"/>
                <w:szCs w:val="20"/>
              </w:rPr>
            </w:pPr>
            <w:r>
              <w:rPr>
                <w:rFonts w:ascii="Calibri" w:hAnsi="Calibri" w:cs="Calibri"/>
                <w:color w:val="000000"/>
                <w:sz w:val="20"/>
                <w:szCs w:val="20"/>
              </w:rPr>
              <w:t> </w:t>
            </w:r>
          </w:p>
        </w:tc>
        <w:tc>
          <w:tcPr>
            <w:tcW w:w="1645" w:type="dxa"/>
            <w:tcBorders>
              <w:top w:val="single" w:sz="4" w:space="0" w:color="auto"/>
              <w:left w:val="nil"/>
              <w:bottom w:val="single" w:sz="4" w:space="0" w:color="auto"/>
              <w:right w:val="nil"/>
            </w:tcBorders>
            <w:shd w:val="clear" w:color="auto" w:fill="auto"/>
            <w:vAlign w:val="center"/>
            <w:hideMark/>
          </w:tcPr>
          <w:p w14:paraId="51199B21" w14:textId="77777777" w:rsidR="00DD0D6C" w:rsidRDefault="00DD0D6C">
            <w:pPr>
              <w:jc w:val="center"/>
              <w:rPr>
                <w:rFonts w:ascii="Calibri" w:hAnsi="Calibri" w:cs="Calibri"/>
                <w:b/>
                <w:bCs/>
                <w:color w:val="000000"/>
                <w:sz w:val="22"/>
                <w:szCs w:val="22"/>
              </w:rPr>
            </w:pPr>
            <w:r>
              <w:rPr>
                <w:rFonts w:ascii="Calibri" w:hAnsi="Calibri" w:cs="Calibri"/>
                <w:b/>
                <w:bCs/>
                <w:color w:val="000000"/>
                <w:sz w:val="22"/>
                <w:szCs w:val="22"/>
              </w:rPr>
              <w:t>35.188</w:t>
            </w:r>
          </w:p>
        </w:tc>
        <w:tc>
          <w:tcPr>
            <w:tcW w:w="2060" w:type="dxa"/>
            <w:tcBorders>
              <w:top w:val="nil"/>
              <w:left w:val="single" w:sz="4" w:space="0" w:color="auto"/>
              <w:bottom w:val="single" w:sz="4" w:space="0" w:color="auto"/>
              <w:right w:val="single" w:sz="4" w:space="0" w:color="auto"/>
            </w:tcBorders>
            <w:shd w:val="clear" w:color="auto" w:fill="auto"/>
            <w:noWrap/>
            <w:vAlign w:val="bottom"/>
            <w:hideMark/>
          </w:tcPr>
          <w:p w14:paraId="5E611BA6"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100%</w:t>
            </w:r>
          </w:p>
        </w:tc>
      </w:tr>
      <w:tr w:rsidR="00DD0D6C" w14:paraId="4371639B" w14:textId="77777777" w:rsidTr="001D73AA">
        <w:trPr>
          <w:gridAfter w:val="1"/>
          <w:wAfter w:w="54" w:type="dxa"/>
          <w:trHeight w:val="300"/>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613AE21"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900" w:type="dxa"/>
            <w:gridSpan w:val="2"/>
            <w:tcBorders>
              <w:top w:val="nil"/>
              <w:left w:val="nil"/>
              <w:bottom w:val="single" w:sz="4" w:space="0" w:color="auto"/>
              <w:right w:val="single" w:sz="4" w:space="0" w:color="auto"/>
            </w:tcBorders>
            <w:shd w:val="clear" w:color="auto" w:fill="auto"/>
            <w:vAlign w:val="center"/>
            <w:hideMark/>
          </w:tcPr>
          <w:p w14:paraId="3C0BD3F9"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c>
          <w:tcPr>
            <w:tcW w:w="3100" w:type="dxa"/>
            <w:tcBorders>
              <w:top w:val="nil"/>
              <w:left w:val="nil"/>
              <w:bottom w:val="single" w:sz="4" w:space="0" w:color="auto"/>
              <w:right w:val="single" w:sz="4" w:space="0" w:color="auto"/>
            </w:tcBorders>
            <w:shd w:val="clear" w:color="auto" w:fill="auto"/>
            <w:vAlign w:val="center"/>
            <w:hideMark/>
          </w:tcPr>
          <w:p w14:paraId="2CCFC2D6" w14:textId="77777777" w:rsidR="00DD0D6C" w:rsidRDefault="00DD0D6C">
            <w:pPr>
              <w:rPr>
                <w:rFonts w:ascii="Calibri" w:hAnsi="Calibri" w:cs="Calibri"/>
                <w:b/>
                <w:bCs/>
                <w:color w:val="000000"/>
                <w:sz w:val="22"/>
                <w:szCs w:val="22"/>
              </w:rPr>
            </w:pPr>
            <w:r>
              <w:rPr>
                <w:rFonts w:ascii="Calibri" w:hAnsi="Calibri" w:cs="Calibri"/>
                <w:b/>
                <w:bCs/>
                <w:color w:val="000000"/>
                <w:sz w:val="22"/>
                <w:szCs w:val="22"/>
              </w:rPr>
              <w:t>Всего</w:t>
            </w:r>
          </w:p>
        </w:tc>
        <w:tc>
          <w:tcPr>
            <w:tcW w:w="995" w:type="dxa"/>
            <w:tcBorders>
              <w:top w:val="nil"/>
              <w:left w:val="nil"/>
              <w:bottom w:val="single" w:sz="4" w:space="0" w:color="auto"/>
              <w:right w:val="single" w:sz="4" w:space="0" w:color="auto"/>
            </w:tcBorders>
            <w:shd w:val="clear" w:color="auto" w:fill="auto"/>
            <w:vAlign w:val="center"/>
            <w:hideMark/>
          </w:tcPr>
          <w:p w14:paraId="39725B3E" w14:textId="77777777" w:rsidR="00DD0D6C" w:rsidRDefault="00DD0D6C">
            <w:pPr>
              <w:jc w:val="center"/>
              <w:rPr>
                <w:rFonts w:ascii="Calibri" w:hAnsi="Calibri" w:cs="Calibri"/>
                <w:b/>
                <w:bCs/>
                <w:color w:val="000000"/>
                <w:sz w:val="22"/>
                <w:szCs w:val="22"/>
              </w:rPr>
            </w:pPr>
            <w:r>
              <w:rPr>
                <w:rFonts w:ascii="Calibri" w:hAnsi="Calibri" w:cs="Calibri"/>
                <w:b/>
                <w:bCs/>
                <w:color w:val="000000"/>
                <w:sz w:val="22"/>
                <w:szCs w:val="22"/>
              </w:rPr>
              <w:t> </w:t>
            </w:r>
          </w:p>
        </w:tc>
        <w:tc>
          <w:tcPr>
            <w:tcW w:w="1645" w:type="dxa"/>
            <w:tcBorders>
              <w:top w:val="nil"/>
              <w:left w:val="nil"/>
              <w:bottom w:val="single" w:sz="4" w:space="0" w:color="auto"/>
              <w:right w:val="single" w:sz="4" w:space="0" w:color="auto"/>
            </w:tcBorders>
            <w:shd w:val="clear" w:color="auto" w:fill="auto"/>
            <w:vAlign w:val="center"/>
            <w:hideMark/>
          </w:tcPr>
          <w:p w14:paraId="732328A5" w14:textId="77777777" w:rsidR="00DD0D6C" w:rsidRDefault="00DD0D6C">
            <w:pPr>
              <w:jc w:val="center"/>
              <w:rPr>
                <w:rFonts w:ascii="Calibri" w:hAnsi="Calibri" w:cs="Calibri"/>
                <w:b/>
                <w:bCs/>
                <w:color w:val="000000"/>
                <w:sz w:val="22"/>
                <w:szCs w:val="22"/>
              </w:rPr>
            </w:pPr>
            <w:r>
              <w:rPr>
                <w:rFonts w:ascii="Calibri" w:hAnsi="Calibri" w:cs="Calibri"/>
                <w:b/>
                <w:bCs/>
                <w:color w:val="000000"/>
                <w:sz w:val="22"/>
                <w:szCs w:val="22"/>
              </w:rPr>
              <w:t>211.128</w:t>
            </w:r>
          </w:p>
        </w:tc>
        <w:tc>
          <w:tcPr>
            <w:tcW w:w="2060" w:type="dxa"/>
            <w:tcBorders>
              <w:top w:val="nil"/>
              <w:left w:val="nil"/>
              <w:bottom w:val="single" w:sz="4" w:space="0" w:color="auto"/>
              <w:right w:val="single" w:sz="4" w:space="0" w:color="auto"/>
            </w:tcBorders>
            <w:shd w:val="clear" w:color="auto" w:fill="auto"/>
            <w:noWrap/>
            <w:vAlign w:val="bottom"/>
            <w:hideMark/>
          </w:tcPr>
          <w:p w14:paraId="26DB3AF4" w14:textId="77777777" w:rsidR="00DD0D6C" w:rsidRDefault="00DD0D6C">
            <w:pPr>
              <w:jc w:val="center"/>
              <w:rPr>
                <w:rFonts w:ascii="Calibri" w:hAnsi="Calibri" w:cs="Calibri"/>
                <w:color w:val="000000"/>
                <w:sz w:val="22"/>
                <w:szCs w:val="22"/>
              </w:rPr>
            </w:pPr>
            <w:r>
              <w:rPr>
                <w:rFonts w:ascii="Calibri" w:hAnsi="Calibri" w:cs="Calibri"/>
                <w:color w:val="000000"/>
                <w:sz w:val="22"/>
                <w:szCs w:val="22"/>
              </w:rPr>
              <w:t> </w:t>
            </w:r>
          </w:p>
        </w:tc>
      </w:tr>
    </w:tbl>
    <w:p w14:paraId="7BE406CD" w14:textId="77777777" w:rsidR="005367D8" w:rsidRDefault="005367D8" w:rsidP="00DC3C27">
      <w:pPr>
        <w:widowControl w:val="0"/>
        <w:spacing w:line="276" w:lineRule="auto"/>
        <w:ind w:firstLine="567"/>
        <w:jc w:val="both"/>
        <w:rPr>
          <w:rFonts w:ascii="GHEA Grapalat" w:hAnsi="GHEA Grapalat"/>
          <w:b/>
          <w:sz w:val="22"/>
          <w:szCs w:val="22"/>
        </w:rPr>
      </w:pPr>
    </w:p>
    <w:p w14:paraId="7A93C11E" w14:textId="5BE7E1A4" w:rsidR="006C7428" w:rsidRPr="006C7428" w:rsidRDefault="006C7428" w:rsidP="006C7428">
      <w:pPr>
        <w:widowControl w:val="0"/>
        <w:spacing w:line="276" w:lineRule="auto"/>
        <w:jc w:val="both"/>
        <w:rPr>
          <w:rFonts w:ascii="GHEA Grapalat" w:hAnsi="GHEA Grapalat"/>
          <w:bCs/>
          <w:sz w:val="22"/>
          <w:szCs w:val="22"/>
        </w:rPr>
      </w:pPr>
      <w:r w:rsidRPr="006C7428">
        <w:rPr>
          <w:rFonts w:ascii="GHEA Grapalat" w:hAnsi="GHEA Grapalat"/>
          <w:bCs/>
          <w:sz w:val="22"/>
          <w:szCs w:val="22"/>
        </w:rPr>
        <w:t>Оцека заявки производится по сумме максимальных цен за единицу</w:t>
      </w:r>
    </w:p>
    <w:p w14:paraId="47140197" w14:textId="215C9E8F" w:rsidR="005367D8" w:rsidRPr="006C7428" w:rsidRDefault="006C7428" w:rsidP="006C7428">
      <w:pPr>
        <w:widowControl w:val="0"/>
        <w:spacing w:line="276" w:lineRule="auto"/>
        <w:jc w:val="both"/>
        <w:rPr>
          <w:rFonts w:ascii="GHEA Grapalat" w:hAnsi="GHEA Grapalat"/>
          <w:bCs/>
          <w:sz w:val="22"/>
          <w:szCs w:val="22"/>
        </w:rPr>
      </w:pPr>
      <w:r w:rsidRPr="006C7428">
        <w:rPr>
          <w:rFonts w:ascii="GHEA Grapalat" w:hAnsi="GHEA Grapalat"/>
          <w:bCs/>
          <w:sz w:val="22"/>
          <w:szCs w:val="22"/>
        </w:rPr>
        <w:t>Заказчик имеет право потребовать за все службы до 12000000 драмов</w:t>
      </w:r>
    </w:p>
    <w:p w14:paraId="7C5CAB8B" w14:textId="1EC62C87" w:rsidR="006C7428" w:rsidRPr="006C7428" w:rsidRDefault="006C7428" w:rsidP="006C7428">
      <w:pPr>
        <w:widowControl w:val="0"/>
        <w:spacing w:line="276" w:lineRule="auto"/>
        <w:jc w:val="both"/>
        <w:rPr>
          <w:rFonts w:ascii="GHEA Grapalat" w:hAnsi="GHEA Grapalat"/>
          <w:bCs/>
          <w:sz w:val="22"/>
          <w:szCs w:val="22"/>
        </w:rPr>
      </w:pPr>
      <w:r w:rsidRPr="006C7428">
        <w:rPr>
          <w:rFonts w:ascii="GHEA Grapalat" w:hAnsi="GHEA Grapalat"/>
          <w:bCs/>
          <w:sz w:val="22"/>
          <w:szCs w:val="22"/>
        </w:rPr>
        <w:t>Адрес предоставление услуг - г. Ереван, Арабкирский район</w:t>
      </w:r>
    </w:p>
    <w:p w14:paraId="2911D8DD" w14:textId="2D039ECA" w:rsidR="006C7428" w:rsidRPr="006C7428" w:rsidRDefault="006C7428" w:rsidP="006C7428">
      <w:pPr>
        <w:widowControl w:val="0"/>
        <w:spacing w:line="276" w:lineRule="auto"/>
        <w:jc w:val="both"/>
        <w:rPr>
          <w:rFonts w:ascii="GHEA Grapalat" w:hAnsi="GHEA Grapalat"/>
          <w:bCs/>
          <w:sz w:val="22"/>
          <w:szCs w:val="22"/>
        </w:rPr>
      </w:pPr>
      <w:r w:rsidRPr="006C7428">
        <w:rPr>
          <w:rFonts w:ascii="GHEA Grapalat" w:hAnsi="GHEA Grapalat"/>
          <w:bCs/>
          <w:sz w:val="22"/>
          <w:szCs w:val="22"/>
        </w:rPr>
        <w:t xml:space="preserve">Срок предоставление услуг - с дня подписание договора до </w:t>
      </w:r>
      <w:r w:rsidR="00C50E99" w:rsidRPr="00231371">
        <w:rPr>
          <w:sz w:val="20"/>
          <w:szCs w:val="20"/>
        </w:rPr>
        <w:t>60-го календарного дня включительно</w:t>
      </w:r>
      <w:r w:rsidRPr="006C7428">
        <w:rPr>
          <w:rFonts w:ascii="GHEA Grapalat" w:hAnsi="GHEA Grapalat"/>
          <w:bCs/>
          <w:sz w:val="22"/>
          <w:szCs w:val="22"/>
        </w:rPr>
        <w:t>., по заказам заказчика</w:t>
      </w:r>
    </w:p>
    <w:p w14:paraId="105E9965" w14:textId="77777777" w:rsidR="005367D8" w:rsidRPr="005367D8" w:rsidRDefault="005367D8" w:rsidP="00DC3C27">
      <w:pPr>
        <w:widowControl w:val="0"/>
        <w:spacing w:line="276" w:lineRule="auto"/>
        <w:ind w:firstLine="567"/>
        <w:jc w:val="both"/>
        <w:rPr>
          <w:rFonts w:ascii="GHEA Grapalat" w:hAnsi="GHEA Grapalat"/>
          <w:b/>
          <w:sz w:val="22"/>
          <w:szCs w:val="22"/>
        </w:rPr>
      </w:pPr>
    </w:p>
    <w:p w14:paraId="67301768" w14:textId="77777777" w:rsidR="00DC3C27" w:rsidRPr="00F33B9D" w:rsidRDefault="00DC3C27" w:rsidP="00DC3C27">
      <w:pPr>
        <w:ind w:left="-630" w:right="-421"/>
        <w:jc w:val="center"/>
        <w:rPr>
          <w:rFonts w:ascii="GHEA Grapalat" w:hAnsi="GHEA Grapalat"/>
          <w:b/>
          <w:bCs/>
        </w:rPr>
      </w:pPr>
    </w:p>
    <w:p w14:paraId="737E684D" w14:textId="77777777" w:rsidR="00DC3C27" w:rsidRPr="00AD29CE" w:rsidRDefault="00DC3C27" w:rsidP="00DC3C27">
      <w:pPr>
        <w:widowControl w:val="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C3C27" w:rsidRPr="00AD29CE" w14:paraId="53DC32E4" w14:textId="77777777" w:rsidTr="000D12C2">
        <w:trPr>
          <w:jc w:val="center"/>
        </w:trPr>
        <w:tc>
          <w:tcPr>
            <w:tcW w:w="4536" w:type="dxa"/>
          </w:tcPr>
          <w:p w14:paraId="5374468F"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ЗАКАЗЧИК</w:t>
            </w:r>
          </w:p>
          <w:p w14:paraId="2EC3CE11" w14:textId="77777777" w:rsidR="00DC3C27" w:rsidRPr="00E40AC8" w:rsidRDefault="00DC3C27" w:rsidP="000D12C2">
            <w:pPr>
              <w:widowControl w:val="0"/>
              <w:jc w:val="center"/>
              <w:rPr>
                <w:rFonts w:ascii="GHEA Grapalat" w:hAnsi="GHEA Grapalat"/>
                <w:lang w:val="en-US"/>
              </w:rPr>
            </w:pPr>
            <w:r>
              <w:rPr>
                <w:rFonts w:ascii="GHEA Grapalat" w:hAnsi="GHEA Grapalat"/>
                <w:lang w:val="en-US"/>
              </w:rPr>
              <w:t>___________________________</w:t>
            </w:r>
          </w:p>
          <w:p w14:paraId="28C52E28"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2F886F0D"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c>
          <w:tcPr>
            <w:tcW w:w="760" w:type="dxa"/>
          </w:tcPr>
          <w:p w14:paraId="20191A3E" w14:textId="77777777" w:rsidR="00DC3C27" w:rsidRPr="00AD29CE" w:rsidRDefault="00DC3C27" w:rsidP="000D12C2">
            <w:pPr>
              <w:widowControl w:val="0"/>
              <w:jc w:val="center"/>
              <w:rPr>
                <w:rFonts w:ascii="GHEA Grapalat" w:hAnsi="GHEA Grapalat"/>
              </w:rPr>
            </w:pPr>
          </w:p>
        </w:tc>
        <w:tc>
          <w:tcPr>
            <w:tcW w:w="4343" w:type="dxa"/>
          </w:tcPr>
          <w:p w14:paraId="7E10922A"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ИСПОЛНИТЕЛЬ</w:t>
            </w:r>
          </w:p>
          <w:p w14:paraId="5CC446B3" w14:textId="77777777" w:rsidR="00DC3C27" w:rsidRPr="00E40AC8" w:rsidRDefault="00DC3C27" w:rsidP="000D12C2">
            <w:pPr>
              <w:widowControl w:val="0"/>
              <w:jc w:val="center"/>
              <w:rPr>
                <w:rFonts w:ascii="GHEA Grapalat" w:hAnsi="GHEA Grapalat"/>
                <w:lang w:val="en-US"/>
              </w:rPr>
            </w:pPr>
            <w:r>
              <w:rPr>
                <w:rFonts w:ascii="GHEA Grapalat" w:hAnsi="GHEA Grapalat"/>
                <w:lang w:val="en-US"/>
              </w:rPr>
              <w:t>__________________________</w:t>
            </w:r>
          </w:p>
          <w:p w14:paraId="70D91B2A"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53F407CD"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r>
    </w:tbl>
    <w:p w14:paraId="4199327D" w14:textId="77777777" w:rsidR="00DC3C27" w:rsidRPr="00AD29CE" w:rsidRDefault="00DC3C27" w:rsidP="00DC3C27">
      <w:pPr>
        <w:widowControl w:val="0"/>
        <w:jc w:val="center"/>
        <w:rPr>
          <w:rFonts w:ascii="GHEA Grapalat" w:hAnsi="GHEA Grapalat"/>
        </w:rPr>
      </w:pPr>
      <w:r w:rsidRPr="00AD29CE">
        <w:rPr>
          <w:rFonts w:ascii="GHEA Grapalat" w:hAnsi="GHEA Grapalat"/>
        </w:rPr>
        <w:br w:type="page"/>
      </w:r>
    </w:p>
    <w:p w14:paraId="2D32C133" w14:textId="77777777" w:rsidR="00DC3C27" w:rsidRDefault="00DC3C27" w:rsidP="00DC3C27">
      <w:pPr>
        <w:widowControl w:val="0"/>
        <w:ind w:firstLine="567"/>
        <w:jc w:val="right"/>
        <w:rPr>
          <w:rFonts w:ascii="GHEA Grapalat" w:hAnsi="GHEA Grapalat"/>
          <w:i/>
        </w:rPr>
      </w:pPr>
    </w:p>
    <w:p w14:paraId="0F2A8890" w14:textId="77777777" w:rsidR="00DC3C27" w:rsidRPr="00AD29CE" w:rsidRDefault="00DC3C27" w:rsidP="00DC3C27">
      <w:pPr>
        <w:widowControl w:val="0"/>
        <w:jc w:val="right"/>
        <w:rPr>
          <w:rFonts w:ascii="GHEA Grapalat" w:hAnsi="GHEA Grapalat"/>
          <w:i/>
        </w:rPr>
      </w:pPr>
      <w:r w:rsidRPr="00AD29CE">
        <w:rPr>
          <w:rFonts w:ascii="GHEA Grapalat" w:hAnsi="GHEA Grapalat"/>
          <w:i/>
        </w:rPr>
        <w:t>Приложение № 2</w:t>
      </w:r>
    </w:p>
    <w:p w14:paraId="6DC5B747" w14:textId="77777777" w:rsidR="00DC3C27" w:rsidRPr="00AD29CE" w:rsidRDefault="00DC3C27" w:rsidP="00DC3C27">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5151D1F" w14:textId="77777777" w:rsidR="00DC3C27" w:rsidRPr="00AD29CE" w:rsidRDefault="00DC3C27" w:rsidP="00DC3C27">
      <w:pPr>
        <w:widowControl w:val="0"/>
        <w:tabs>
          <w:tab w:val="left" w:pos="9540"/>
        </w:tabs>
        <w:jc w:val="center"/>
        <w:rPr>
          <w:rFonts w:ascii="GHEA Grapalat" w:hAnsi="GHEA Grapalat"/>
        </w:rPr>
      </w:pPr>
    </w:p>
    <w:p w14:paraId="260B11B2" w14:textId="77777777" w:rsidR="00DC3C27" w:rsidRPr="00CA2754" w:rsidRDefault="00DC3C27" w:rsidP="00DC3C27">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3"/>
        <w:t>*</w:t>
      </w:r>
    </w:p>
    <w:p w14:paraId="11B28E91" w14:textId="77777777" w:rsidR="00DC3C27" w:rsidRPr="00AD29CE" w:rsidRDefault="00DC3C27" w:rsidP="00DC3C27">
      <w:pPr>
        <w:widowControl w:val="0"/>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DC3C27" w:rsidRPr="00F412AC" w14:paraId="3E4ECE10" w14:textId="77777777" w:rsidTr="000D12C2">
        <w:trPr>
          <w:trHeight w:val="363"/>
          <w:jc w:val="center"/>
        </w:trPr>
        <w:tc>
          <w:tcPr>
            <w:tcW w:w="11627" w:type="dxa"/>
            <w:gridSpan w:val="16"/>
          </w:tcPr>
          <w:p w14:paraId="0A140D4C"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Услуги</w:t>
            </w:r>
          </w:p>
        </w:tc>
      </w:tr>
      <w:tr w:rsidR="00DC3C27" w:rsidRPr="00F412AC" w14:paraId="2BDD668D" w14:textId="77777777" w:rsidTr="000D12C2">
        <w:trPr>
          <w:trHeight w:val="1781"/>
          <w:jc w:val="center"/>
        </w:trPr>
        <w:tc>
          <w:tcPr>
            <w:tcW w:w="1006" w:type="dxa"/>
            <w:vAlign w:val="center"/>
          </w:tcPr>
          <w:p w14:paraId="70441127"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7E530119"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515E06B4"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F341384" w14:textId="5042DB5A" w:rsidR="00DC3C27" w:rsidRPr="00CA2754" w:rsidRDefault="00DC3C27" w:rsidP="000D12C2">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850F80">
              <w:rPr>
                <w:rFonts w:ascii="GHEA Grapalat" w:hAnsi="GHEA Grapalat"/>
                <w:sz w:val="16"/>
              </w:rPr>
              <w:t>24</w:t>
            </w:r>
            <w:r>
              <w:rPr>
                <w:rFonts w:ascii="GHEA Grapalat" w:hAnsi="GHEA Grapalat"/>
                <w:sz w:val="16"/>
              </w:rPr>
              <w:t>г., по месяцам, в том числе</w:t>
            </w:r>
            <w:r>
              <w:rPr>
                <w:rStyle w:val="FootnoteReference"/>
                <w:rFonts w:ascii="GHEA Grapalat" w:hAnsi="GHEA Grapalat"/>
                <w:sz w:val="16"/>
              </w:rPr>
              <w:footnoteReference w:customMarkFollows="1" w:id="24"/>
              <w:t>**</w:t>
            </w:r>
          </w:p>
        </w:tc>
      </w:tr>
      <w:tr w:rsidR="00DC3C27" w:rsidRPr="00F412AC" w14:paraId="6ABD7C24" w14:textId="77777777" w:rsidTr="000D12C2">
        <w:trPr>
          <w:trHeight w:val="742"/>
          <w:jc w:val="center"/>
        </w:trPr>
        <w:tc>
          <w:tcPr>
            <w:tcW w:w="1006" w:type="dxa"/>
          </w:tcPr>
          <w:p w14:paraId="67B40085" w14:textId="77777777" w:rsidR="00DC3C27" w:rsidRPr="00F412AC" w:rsidRDefault="00DC3C27" w:rsidP="000D12C2">
            <w:pPr>
              <w:widowControl w:val="0"/>
              <w:jc w:val="center"/>
              <w:rPr>
                <w:rFonts w:ascii="GHEA Grapalat" w:hAnsi="GHEA Grapalat"/>
                <w:sz w:val="16"/>
              </w:rPr>
            </w:pPr>
          </w:p>
        </w:tc>
        <w:tc>
          <w:tcPr>
            <w:tcW w:w="1212" w:type="dxa"/>
          </w:tcPr>
          <w:p w14:paraId="7F84CB39" w14:textId="77777777" w:rsidR="00DC3C27" w:rsidRPr="00F412AC" w:rsidRDefault="00DC3C27" w:rsidP="000D12C2">
            <w:pPr>
              <w:widowControl w:val="0"/>
              <w:jc w:val="center"/>
              <w:rPr>
                <w:rFonts w:ascii="GHEA Grapalat" w:hAnsi="GHEA Grapalat"/>
                <w:sz w:val="16"/>
              </w:rPr>
            </w:pPr>
          </w:p>
        </w:tc>
        <w:tc>
          <w:tcPr>
            <w:tcW w:w="843" w:type="dxa"/>
          </w:tcPr>
          <w:p w14:paraId="247552E7" w14:textId="77777777" w:rsidR="00DC3C27" w:rsidRPr="00F412AC" w:rsidRDefault="00DC3C27" w:rsidP="000D12C2">
            <w:pPr>
              <w:widowControl w:val="0"/>
              <w:jc w:val="center"/>
              <w:rPr>
                <w:rFonts w:ascii="GHEA Grapalat" w:hAnsi="GHEA Grapalat"/>
                <w:sz w:val="16"/>
              </w:rPr>
            </w:pPr>
          </w:p>
        </w:tc>
        <w:tc>
          <w:tcPr>
            <w:tcW w:w="682" w:type="dxa"/>
            <w:vAlign w:val="center"/>
          </w:tcPr>
          <w:p w14:paraId="43FA31DF" w14:textId="77777777" w:rsidR="00DC3C27" w:rsidRPr="00F412AC" w:rsidRDefault="00DC3C27" w:rsidP="000D12C2">
            <w:pPr>
              <w:widowControl w:val="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70581C90" w14:textId="77777777" w:rsidR="00DC3C27" w:rsidRPr="00F412AC" w:rsidRDefault="00DC3C27" w:rsidP="000D12C2">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7F4CB75F" w14:textId="77777777" w:rsidR="00DC3C27" w:rsidRPr="00F412AC" w:rsidRDefault="00DC3C27" w:rsidP="000D12C2">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D23A97A" w14:textId="77777777" w:rsidR="00DC3C27" w:rsidRPr="00F412AC" w:rsidRDefault="00DC3C27" w:rsidP="000D12C2">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1C2991CD" w14:textId="77777777" w:rsidR="00DC3C27" w:rsidRPr="00F412AC" w:rsidRDefault="00DC3C27" w:rsidP="000D12C2">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01CB2F35" w14:textId="77777777" w:rsidR="00DC3C27" w:rsidRPr="00F412AC" w:rsidRDefault="00DC3C27" w:rsidP="000D12C2">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6ADEAD8A" w14:textId="77777777" w:rsidR="00DC3C27" w:rsidRPr="00F412AC" w:rsidRDefault="00DC3C27" w:rsidP="000D12C2">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7BB46431" w14:textId="77777777" w:rsidR="00DC3C27" w:rsidRPr="00F412AC" w:rsidRDefault="00DC3C27" w:rsidP="000D12C2">
            <w:pPr>
              <w:widowControl w:val="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5274B3A5" w14:textId="77777777" w:rsidR="00DC3C27" w:rsidRPr="00F412AC" w:rsidRDefault="00DC3C27" w:rsidP="000D12C2">
            <w:pPr>
              <w:widowControl w:val="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621CA6EB" w14:textId="77777777" w:rsidR="00DC3C27" w:rsidRPr="00F412AC" w:rsidRDefault="00DC3C27" w:rsidP="000D12C2">
            <w:pPr>
              <w:widowControl w:val="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003C6762" w14:textId="77777777" w:rsidR="00DC3C27" w:rsidRPr="00F412AC" w:rsidRDefault="00DC3C27" w:rsidP="000D12C2">
            <w:pPr>
              <w:widowControl w:val="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2856BE32" w14:textId="77777777" w:rsidR="00DC3C27" w:rsidRPr="00F412AC" w:rsidRDefault="00DC3C27" w:rsidP="000D12C2">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22CB425C" w14:textId="77777777" w:rsidR="00DC3C27" w:rsidRPr="00CA2754" w:rsidRDefault="00DC3C27" w:rsidP="000D12C2">
            <w:pPr>
              <w:widowControl w:val="0"/>
              <w:ind w:right="-1"/>
              <w:jc w:val="center"/>
              <w:rPr>
                <w:rFonts w:ascii="GHEA Grapalat" w:hAnsi="GHEA Grapalat"/>
                <w:sz w:val="16"/>
                <w:lang w:val="en-US"/>
              </w:rPr>
            </w:pPr>
            <w:r w:rsidRPr="00F412AC">
              <w:rPr>
                <w:rFonts w:ascii="GHEA Grapalat" w:hAnsi="GHEA Grapalat"/>
                <w:sz w:val="16"/>
              </w:rPr>
              <w:t>Всего</w:t>
            </w:r>
          </w:p>
        </w:tc>
      </w:tr>
      <w:tr w:rsidR="00DC3C27" w:rsidRPr="00F412AC" w14:paraId="584520EA" w14:textId="77777777" w:rsidTr="000D12C2">
        <w:trPr>
          <w:trHeight w:val="363"/>
          <w:jc w:val="center"/>
        </w:trPr>
        <w:tc>
          <w:tcPr>
            <w:tcW w:w="1006" w:type="dxa"/>
          </w:tcPr>
          <w:p w14:paraId="02505E2E" w14:textId="77777777" w:rsidR="00DC3C27" w:rsidRPr="00F412AC" w:rsidRDefault="00DC3C27" w:rsidP="000D12C2">
            <w:pPr>
              <w:widowControl w:val="0"/>
              <w:jc w:val="center"/>
              <w:rPr>
                <w:rFonts w:ascii="GHEA Grapalat" w:hAnsi="GHEA Grapalat"/>
                <w:sz w:val="16"/>
              </w:rPr>
            </w:pPr>
          </w:p>
        </w:tc>
        <w:tc>
          <w:tcPr>
            <w:tcW w:w="1212" w:type="dxa"/>
          </w:tcPr>
          <w:p w14:paraId="6039A9CE" w14:textId="50B02492" w:rsidR="00DC3C27" w:rsidRPr="00845CDF" w:rsidRDefault="005A3B59" w:rsidP="000D12C2">
            <w:pPr>
              <w:widowControl w:val="0"/>
              <w:jc w:val="center"/>
              <w:rPr>
                <w:rFonts w:asciiTheme="minorHAnsi" w:hAnsiTheme="minorHAnsi"/>
                <w:sz w:val="16"/>
              </w:rPr>
            </w:pPr>
            <w:r w:rsidRPr="000D5C4B">
              <w:rPr>
                <w:rFonts w:ascii="Helvetica" w:hAnsi="Helvetica" w:cs="Helvetica"/>
                <w:sz w:val="21"/>
                <w:szCs w:val="21"/>
                <w:shd w:val="clear" w:color="auto" w:fill="F5F5F5"/>
              </w:rPr>
              <w:t>60181100/5</w:t>
            </w:r>
            <w:r>
              <w:rPr>
                <w:rFonts w:ascii="Helvetica" w:hAnsi="Helvetica" w:cs="Helvetica"/>
                <w:sz w:val="21"/>
                <w:szCs w:val="21"/>
                <w:shd w:val="clear" w:color="auto" w:fill="F5F5F5"/>
                <w:lang w:val="hy-AM"/>
              </w:rPr>
              <w:t>0</w:t>
            </w:r>
            <w:r w:rsidR="00845CDF">
              <w:rPr>
                <w:rFonts w:ascii="Helvetica" w:hAnsi="Helvetica" w:cs="Helvetica"/>
                <w:sz w:val="21"/>
                <w:szCs w:val="21"/>
                <w:shd w:val="clear" w:color="auto" w:fill="F5F5F5"/>
              </w:rPr>
              <w:t>8</w:t>
            </w:r>
          </w:p>
        </w:tc>
        <w:tc>
          <w:tcPr>
            <w:tcW w:w="843" w:type="dxa"/>
          </w:tcPr>
          <w:p w14:paraId="1F342C4A" w14:textId="77777777" w:rsidR="00DC3C27" w:rsidRPr="00F412AC" w:rsidRDefault="00DC3C27" w:rsidP="000D12C2">
            <w:pPr>
              <w:widowControl w:val="0"/>
              <w:jc w:val="center"/>
              <w:rPr>
                <w:rFonts w:ascii="GHEA Grapalat" w:hAnsi="GHEA Grapalat"/>
                <w:sz w:val="16"/>
              </w:rPr>
            </w:pPr>
            <w:r w:rsidRPr="00F36D4C">
              <w:rPr>
                <w:rFonts w:ascii="GHEA Grapalat" w:hAnsi="GHEA Grapalat"/>
                <w:sz w:val="18"/>
                <w:szCs w:val="18"/>
              </w:rPr>
              <w:t>преобретение текущих услуг, требующие срочного решения</w:t>
            </w:r>
          </w:p>
        </w:tc>
        <w:tc>
          <w:tcPr>
            <w:tcW w:w="682" w:type="dxa"/>
            <w:vAlign w:val="center"/>
          </w:tcPr>
          <w:p w14:paraId="2F93E54E"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 %</w:t>
            </w:r>
          </w:p>
        </w:tc>
        <w:tc>
          <w:tcPr>
            <w:tcW w:w="813" w:type="dxa"/>
            <w:vAlign w:val="center"/>
          </w:tcPr>
          <w:p w14:paraId="57D0B3AE"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 %</w:t>
            </w:r>
          </w:p>
        </w:tc>
        <w:tc>
          <w:tcPr>
            <w:tcW w:w="563" w:type="dxa"/>
            <w:vAlign w:val="center"/>
          </w:tcPr>
          <w:p w14:paraId="7C8A0BF3"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681" w:type="dxa"/>
            <w:vAlign w:val="center"/>
          </w:tcPr>
          <w:p w14:paraId="56F95F23"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582" w:type="dxa"/>
            <w:vAlign w:val="center"/>
          </w:tcPr>
          <w:p w14:paraId="37C3B747"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566" w:type="dxa"/>
            <w:vAlign w:val="center"/>
          </w:tcPr>
          <w:p w14:paraId="6A5AF868"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601" w:type="dxa"/>
            <w:vAlign w:val="center"/>
          </w:tcPr>
          <w:p w14:paraId="3EF890E9"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60DC2065" w14:textId="37ADE3E5"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871" w:type="dxa"/>
            <w:vAlign w:val="center"/>
          </w:tcPr>
          <w:p w14:paraId="77D3B627" w14:textId="7196D43B"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676" w:type="dxa"/>
            <w:vAlign w:val="center"/>
          </w:tcPr>
          <w:p w14:paraId="0FFFF2DA" w14:textId="6273B60D"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643" w:type="dxa"/>
            <w:vAlign w:val="center"/>
          </w:tcPr>
          <w:p w14:paraId="69145242" w14:textId="28B728D2"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4BA4AF9A" w14:textId="1180D148"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666" w:type="dxa"/>
            <w:vAlign w:val="center"/>
          </w:tcPr>
          <w:p w14:paraId="07F189EE" w14:textId="399AD8C5" w:rsidR="00DC3C27" w:rsidRPr="00F412AC" w:rsidRDefault="00AF38B1" w:rsidP="000D12C2">
            <w:pPr>
              <w:widowControl w:val="0"/>
              <w:jc w:val="center"/>
              <w:rPr>
                <w:rFonts w:ascii="GHEA Grapalat" w:hAnsi="GHEA Grapalat"/>
                <w:b/>
                <w:sz w:val="16"/>
              </w:rPr>
            </w:pPr>
            <w:r w:rsidRPr="00F412AC">
              <w:rPr>
                <w:rFonts w:ascii="GHEA Grapalat" w:hAnsi="GHEA Grapalat"/>
                <w:sz w:val="16"/>
              </w:rPr>
              <w:t>... %</w:t>
            </w:r>
          </w:p>
        </w:tc>
      </w:tr>
    </w:tbl>
    <w:p w14:paraId="6F0C8659" w14:textId="77777777" w:rsidR="00DC3C27" w:rsidRPr="00AD29CE" w:rsidRDefault="00DC3C27" w:rsidP="00DC3C27">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C3C27" w:rsidRPr="00AD29CE" w14:paraId="3DACDBB8" w14:textId="77777777" w:rsidTr="000D12C2">
        <w:trPr>
          <w:jc w:val="center"/>
        </w:trPr>
        <w:tc>
          <w:tcPr>
            <w:tcW w:w="4536" w:type="dxa"/>
          </w:tcPr>
          <w:p w14:paraId="4E8B0043"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ЗАКАЗЧИК</w:t>
            </w:r>
          </w:p>
          <w:p w14:paraId="4595F4F6" w14:textId="77777777" w:rsidR="00DC3C27" w:rsidRPr="00CA2754" w:rsidRDefault="00DC3C27" w:rsidP="000D12C2">
            <w:pPr>
              <w:widowControl w:val="0"/>
              <w:jc w:val="center"/>
              <w:rPr>
                <w:rFonts w:ascii="GHEA Grapalat" w:hAnsi="GHEA Grapalat"/>
                <w:lang w:val="en-US"/>
              </w:rPr>
            </w:pPr>
            <w:r>
              <w:rPr>
                <w:rFonts w:ascii="GHEA Grapalat" w:hAnsi="GHEA Grapalat"/>
                <w:lang w:val="en-US"/>
              </w:rPr>
              <w:t>_________________________</w:t>
            </w:r>
          </w:p>
          <w:p w14:paraId="24E36D6A" w14:textId="77777777" w:rsidR="00DC3C27" w:rsidRPr="00CA2754" w:rsidRDefault="00DC3C27" w:rsidP="000D12C2">
            <w:pPr>
              <w:widowControl w:val="0"/>
              <w:jc w:val="center"/>
              <w:rPr>
                <w:rFonts w:ascii="GHEA Grapalat" w:hAnsi="GHEA Grapalat"/>
                <w:vertAlign w:val="superscript"/>
              </w:rPr>
            </w:pPr>
            <w:r w:rsidRPr="00CA2754">
              <w:rPr>
                <w:rFonts w:ascii="GHEA Grapalat" w:hAnsi="GHEA Grapalat"/>
                <w:vertAlign w:val="superscript"/>
              </w:rPr>
              <w:t>/подпись/</w:t>
            </w:r>
          </w:p>
          <w:p w14:paraId="43E95280"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c>
          <w:tcPr>
            <w:tcW w:w="760" w:type="dxa"/>
          </w:tcPr>
          <w:p w14:paraId="690ECDEB" w14:textId="77777777" w:rsidR="00DC3C27" w:rsidRPr="00AD29CE" w:rsidRDefault="00DC3C27" w:rsidP="000D12C2">
            <w:pPr>
              <w:widowControl w:val="0"/>
              <w:jc w:val="center"/>
              <w:rPr>
                <w:rFonts w:ascii="GHEA Grapalat" w:hAnsi="GHEA Grapalat"/>
              </w:rPr>
            </w:pPr>
          </w:p>
        </w:tc>
        <w:tc>
          <w:tcPr>
            <w:tcW w:w="4343" w:type="dxa"/>
          </w:tcPr>
          <w:p w14:paraId="77FE8CE8"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ИСПОЛНИТЕЛЬ</w:t>
            </w:r>
          </w:p>
          <w:p w14:paraId="7B7086A1" w14:textId="77777777" w:rsidR="00DC3C27" w:rsidRPr="00CA2754" w:rsidRDefault="00DC3C27" w:rsidP="000D12C2">
            <w:pPr>
              <w:widowControl w:val="0"/>
              <w:jc w:val="center"/>
              <w:rPr>
                <w:rFonts w:ascii="GHEA Grapalat" w:hAnsi="GHEA Grapalat"/>
                <w:lang w:val="en-US"/>
              </w:rPr>
            </w:pPr>
            <w:r>
              <w:rPr>
                <w:rFonts w:ascii="GHEA Grapalat" w:hAnsi="GHEA Grapalat"/>
                <w:lang w:val="en-US"/>
              </w:rPr>
              <w:t>_________________________</w:t>
            </w:r>
          </w:p>
          <w:p w14:paraId="26E9D37D" w14:textId="77777777" w:rsidR="00DC3C27" w:rsidRPr="00CA2754" w:rsidRDefault="00DC3C27" w:rsidP="000D12C2">
            <w:pPr>
              <w:widowControl w:val="0"/>
              <w:jc w:val="center"/>
              <w:rPr>
                <w:rFonts w:ascii="GHEA Grapalat" w:hAnsi="GHEA Grapalat"/>
                <w:vertAlign w:val="superscript"/>
              </w:rPr>
            </w:pPr>
            <w:r w:rsidRPr="00CA2754">
              <w:rPr>
                <w:rFonts w:ascii="GHEA Grapalat" w:hAnsi="GHEA Grapalat"/>
                <w:vertAlign w:val="superscript"/>
              </w:rPr>
              <w:t>/подпись/</w:t>
            </w:r>
          </w:p>
          <w:p w14:paraId="736325C5"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r>
    </w:tbl>
    <w:p w14:paraId="2B760414" w14:textId="77777777" w:rsidR="00DC3C27" w:rsidRPr="00AD29CE" w:rsidRDefault="00DC3C27" w:rsidP="00DC3C27">
      <w:pPr>
        <w:widowControl w:val="0"/>
        <w:rPr>
          <w:rFonts w:ascii="GHEA Grapalat" w:hAnsi="GHEA Grapalat"/>
        </w:rPr>
        <w:sectPr w:rsidR="00DC3C27" w:rsidRPr="00AD29CE" w:rsidSect="00C474C6">
          <w:footerReference w:type="default" r:id="rId8"/>
          <w:footnotePr>
            <w:pos w:val="beneathText"/>
          </w:footnotePr>
          <w:pgSz w:w="11907" w:h="16840" w:code="9"/>
          <w:pgMar w:top="426" w:right="1418" w:bottom="851" w:left="1418" w:header="561" w:footer="561" w:gutter="0"/>
          <w:cols w:space="720"/>
          <w:titlePg/>
          <w:docGrid w:linePitch="326"/>
        </w:sectPr>
      </w:pPr>
    </w:p>
    <w:p w14:paraId="69872BC2"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01A6B009"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2BBF4BA" w14:textId="77777777" w:rsidR="00DC3C27" w:rsidRPr="00AD29CE" w:rsidRDefault="00DC3C27" w:rsidP="00DC3C27">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2"/>
        <w:gridCol w:w="4938"/>
      </w:tblGrid>
      <w:tr w:rsidR="00DC3C27" w:rsidRPr="00AD29CE" w:rsidDel="004B29A5" w14:paraId="57936997" w14:textId="77777777" w:rsidTr="000D12C2">
        <w:trPr>
          <w:tblCellSpacing w:w="7" w:type="dxa"/>
          <w:jc w:val="center"/>
        </w:trPr>
        <w:tc>
          <w:tcPr>
            <w:tcW w:w="0" w:type="auto"/>
            <w:vAlign w:val="center"/>
          </w:tcPr>
          <w:p w14:paraId="2FA86AE6" w14:textId="77777777" w:rsidR="00DC3C27" w:rsidRPr="00AD29CE" w:rsidDel="004B29A5" w:rsidRDefault="00DC3C27" w:rsidP="000D12C2">
            <w:pPr>
              <w:widowControl w:val="0"/>
              <w:rPr>
                <w:rFonts w:ascii="GHEA Grapalat" w:hAnsi="GHEA Grapalat"/>
                <w:iCs/>
                <w:color w:val="000000"/>
              </w:rPr>
            </w:pPr>
          </w:p>
        </w:tc>
        <w:tc>
          <w:tcPr>
            <w:tcW w:w="0" w:type="auto"/>
            <w:vAlign w:val="center"/>
          </w:tcPr>
          <w:p w14:paraId="6B19CB26" w14:textId="77777777" w:rsidR="00DC3C27" w:rsidRPr="00AD29CE" w:rsidDel="004B29A5" w:rsidRDefault="00DC3C27" w:rsidP="000D12C2">
            <w:pPr>
              <w:widowControl w:val="0"/>
              <w:rPr>
                <w:rFonts w:ascii="GHEA Grapalat" w:hAnsi="GHEA Grapalat" w:cs="Arial"/>
                <w:iCs/>
                <w:color w:val="000000"/>
              </w:rPr>
            </w:pPr>
          </w:p>
        </w:tc>
      </w:tr>
      <w:tr w:rsidR="00DC3C27" w:rsidRPr="00AD29CE" w14:paraId="28B95D26" w14:textId="77777777" w:rsidTr="000D12C2">
        <w:trPr>
          <w:tblCellSpacing w:w="7" w:type="dxa"/>
          <w:jc w:val="center"/>
        </w:trPr>
        <w:tc>
          <w:tcPr>
            <w:tcW w:w="0" w:type="auto"/>
            <w:vAlign w:val="center"/>
          </w:tcPr>
          <w:p w14:paraId="4D469834"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2849CE45"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327AFC91"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333815CD"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09A92C1F" w14:textId="77777777" w:rsidR="00DC3C27" w:rsidRPr="00CA2754" w:rsidRDefault="00DC3C27" w:rsidP="000D12C2">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3A0E6226"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vAlign w:val="center"/>
          </w:tcPr>
          <w:p w14:paraId="54D8312F" w14:textId="77777777" w:rsidR="00DC3C27" w:rsidRPr="00CA2754" w:rsidRDefault="00DC3C27" w:rsidP="000D12C2">
            <w:pPr>
              <w:widowControl w:val="0"/>
              <w:jc w:val="center"/>
              <w:rPr>
                <w:rFonts w:ascii="GHEA Grapalat" w:hAnsi="GHEA Grapalat"/>
                <w:iCs/>
                <w:color w:val="000000"/>
              </w:rPr>
            </w:pPr>
            <w:r>
              <w:rPr>
                <w:rFonts w:ascii="GHEA Grapalat" w:hAnsi="GHEA Grapalat"/>
                <w:color w:val="000000"/>
              </w:rPr>
              <w:t>Заказчик</w:t>
            </w:r>
          </w:p>
          <w:p w14:paraId="04E3A8B3"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2CCB9F97"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1AB61F0D"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57D1FC3B"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2DC63A5A"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6A373519" w14:textId="77777777" w:rsidR="00DC3C27" w:rsidRPr="00AD29CE" w:rsidRDefault="00DC3C27" w:rsidP="00DC3C27">
      <w:pPr>
        <w:widowControl w:val="0"/>
        <w:ind w:firstLine="375"/>
        <w:rPr>
          <w:rFonts w:ascii="GHEA Grapalat" w:hAnsi="GHEA Grapalat"/>
          <w:iCs/>
          <w:color w:val="000000"/>
        </w:rPr>
      </w:pPr>
    </w:p>
    <w:p w14:paraId="62FCE60F" w14:textId="77777777" w:rsidR="00DC3C27" w:rsidRPr="00AD29CE" w:rsidRDefault="00DC3C27" w:rsidP="00DC3C27">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1B12AF75" w14:textId="77777777" w:rsidR="00DC3C27" w:rsidRPr="00CA2754" w:rsidRDefault="00DC3C27" w:rsidP="00DC3C27">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36E1E576" w14:textId="77777777" w:rsidR="00DC3C27" w:rsidRPr="00AD29CE" w:rsidRDefault="00DC3C27" w:rsidP="00DC3C27">
      <w:pPr>
        <w:pStyle w:val="BodyTextIndent"/>
        <w:widowControl w:val="0"/>
        <w:spacing w:line="240" w:lineRule="auto"/>
        <w:ind w:firstLine="0"/>
        <w:jc w:val="center"/>
        <w:rPr>
          <w:rFonts w:ascii="GHEA Grapalat" w:hAnsi="GHEA Grapalat"/>
          <w:b/>
          <w:bCs/>
          <w:iCs/>
          <w:sz w:val="24"/>
          <w:szCs w:val="24"/>
        </w:rPr>
      </w:pPr>
    </w:p>
    <w:p w14:paraId="132C9E10" w14:textId="77777777" w:rsidR="00DC3C27" w:rsidRPr="00AD29CE" w:rsidRDefault="00DC3C27" w:rsidP="00DC3C27">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31B87626" w14:textId="77777777" w:rsidR="00DC3C27" w:rsidRPr="00AD29CE" w:rsidRDefault="00DC3C27" w:rsidP="00DC3C27">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C995B56" w14:textId="77777777" w:rsidR="00DC3C27" w:rsidRPr="00AD29CE" w:rsidRDefault="00DC3C27" w:rsidP="00DC3C27">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251A950" w14:textId="77777777" w:rsidR="00DC3C27" w:rsidRPr="00AD29CE" w:rsidRDefault="00DC3C27" w:rsidP="00DC3C27">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41D94F4F" w14:textId="77777777" w:rsidR="00DC3C27" w:rsidRPr="00AD29CE" w:rsidRDefault="00DC3C27" w:rsidP="00DC3C27">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48C45D3E" w14:textId="77777777" w:rsidR="00DC3C27" w:rsidRPr="00AD29CE" w:rsidRDefault="00DC3C27" w:rsidP="00DC3C27">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C3C27" w:rsidRPr="00CA2754" w14:paraId="1D7AAC44" w14:textId="77777777" w:rsidTr="000D12C2">
        <w:trPr>
          <w:jc w:val="center"/>
        </w:trPr>
        <w:tc>
          <w:tcPr>
            <w:tcW w:w="357" w:type="dxa"/>
            <w:vMerge w:val="restart"/>
            <w:shd w:val="clear" w:color="auto" w:fill="auto"/>
            <w:vAlign w:val="center"/>
          </w:tcPr>
          <w:p w14:paraId="303A01AB"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C5ED769"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DC3C27" w:rsidRPr="00CA2754" w14:paraId="0A4825A6" w14:textId="77777777" w:rsidTr="000D12C2">
        <w:trPr>
          <w:jc w:val="center"/>
        </w:trPr>
        <w:tc>
          <w:tcPr>
            <w:tcW w:w="357" w:type="dxa"/>
            <w:vMerge/>
            <w:shd w:val="clear" w:color="auto" w:fill="auto"/>
          </w:tcPr>
          <w:p w14:paraId="062F6D5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64837F9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23C3D3C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2A9F303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38086732"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356BC72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02C2E7E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C3C27" w:rsidRPr="00CA2754" w14:paraId="52ABE2F7" w14:textId="77777777" w:rsidTr="000D12C2">
        <w:trPr>
          <w:trHeight w:val="1105"/>
          <w:jc w:val="center"/>
        </w:trPr>
        <w:tc>
          <w:tcPr>
            <w:tcW w:w="357" w:type="dxa"/>
            <w:vMerge/>
            <w:tcBorders>
              <w:bottom w:val="single" w:sz="4" w:space="0" w:color="auto"/>
            </w:tcBorders>
            <w:shd w:val="clear" w:color="auto" w:fill="auto"/>
          </w:tcPr>
          <w:p w14:paraId="0CD90DC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7DF245C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526CB519"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2F6C5B1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6AF0825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27C5016C"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4BD4608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D880225"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55C71CE2"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r w:rsidR="00DC3C27" w:rsidRPr="00CA2754" w14:paraId="15A1BDD9" w14:textId="77777777" w:rsidTr="000D12C2">
        <w:trPr>
          <w:jc w:val="center"/>
        </w:trPr>
        <w:tc>
          <w:tcPr>
            <w:tcW w:w="357" w:type="dxa"/>
            <w:shd w:val="clear" w:color="auto" w:fill="auto"/>
            <w:vAlign w:val="center"/>
          </w:tcPr>
          <w:p w14:paraId="272F07E8"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524F1184"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3E5FE4AC"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7FD46DA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137F915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1FF758D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6F18570B"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13D03583"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35A1A773"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r w:rsidR="00DC3C27" w:rsidRPr="00CA2754" w14:paraId="6B356869" w14:textId="77777777" w:rsidTr="000D12C2">
        <w:trPr>
          <w:jc w:val="center"/>
        </w:trPr>
        <w:tc>
          <w:tcPr>
            <w:tcW w:w="357" w:type="dxa"/>
            <w:shd w:val="clear" w:color="auto" w:fill="auto"/>
          </w:tcPr>
          <w:p w14:paraId="78FCE3D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14:paraId="18BE20F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14:paraId="5103D72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14:paraId="1B63010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14:paraId="402BA3B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14:paraId="653571F5"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14:paraId="4E61BE3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14:paraId="16CB014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14:paraId="04FCA43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bl>
    <w:p w14:paraId="7AF38372" w14:textId="77777777" w:rsidR="00DC3C27" w:rsidRPr="00CA2754" w:rsidRDefault="00DC3C27" w:rsidP="00DC3C27">
      <w:pPr>
        <w:widowControl w:val="0"/>
        <w:ind w:firstLine="375"/>
        <w:jc w:val="both"/>
        <w:rPr>
          <w:rFonts w:ascii="GHEA Grapalat" w:hAnsi="GHEA Grapalat" w:cs="Arial"/>
          <w:iCs/>
          <w:color w:val="000000"/>
          <w:lang w:val="en-US"/>
        </w:rPr>
      </w:pPr>
    </w:p>
    <w:p w14:paraId="6B069DA1" w14:textId="77777777" w:rsidR="00DC3C27" w:rsidRPr="00AD29CE" w:rsidRDefault="00DC3C27" w:rsidP="00DC3C27">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C3C27" w:rsidRPr="00AD29CE" w14:paraId="2D0EABF8" w14:textId="77777777" w:rsidTr="000D12C2">
        <w:trPr>
          <w:trHeight w:val="266"/>
          <w:tblCellSpacing w:w="7" w:type="dxa"/>
          <w:jc w:val="center"/>
        </w:trPr>
        <w:tc>
          <w:tcPr>
            <w:tcW w:w="0" w:type="auto"/>
            <w:vAlign w:val="center"/>
          </w:tcPr>
          <w:p w14:paraId="77DA1502"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0464E0BF"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Услугу принял</w:t>
            </w:r>
          </w:p>
        </w:tc>
      </w:tr>
      <w:tr w:rsidR="00DC3C27" w:rsidRPr="00AD29CE" w14:paraId="09C7CC37" w14:textId="77777777" w:rsidTr="000D12C2">
        <w:trPr>
          <w:trHeight w:val="473"/>
          <w:tblCellSpacing w:w="7" w:type="dxa"/>
          <w:jc w:val="center"/>
        </w:trPr>
        <w:tc>
          <w:tcPr>
            <w:tcW w:w="0" w:type="auto"/>
            <w:vAlign w:val="center"/>
          </w:tcPr>
          <w:p w14:paraId="26E825DB" w14:textId="77777777" w:rsidR="00DC3C27" w:rsidRPr="00AD29CE" w:rsidRDefault="00DC3C27" w:rsidP="000D12C2">
            <w:pPr>
              <w:widowControl w:val="0"/>
              <w:jc w:val="center"/>
              <w:rPr>
                <w:rFonts w:ascii="GHEA Grapalat" w:hAnsi="GHEA Grapalat"/>
                <w:iCs/>
              </w:rPr>
            </w:pPr>
            <w:r w:rsidRPr="00AD29CE">
              <w:rPr>
                <w:rFonts w:ascii="GHEA Grapalat" w:hAnsi="GHEA Grapalat"/>
              </w:rPr>
              <w:t xml:space="preserve">___________________________ </w:t>
            </w:r>
          </w:p>
          <w:p w14:paraId="33011774"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4BED8F43" w14:textId="77777777" w:rsidR="00DC3C27" w:rsidRPr="00AD29CE" w:rsidRDefault="00DC3C27" w:rsidP="000D12C2">
            <w:pPr>
              <w:widowControl w:val="0"/>
              <w:jc w:val="center"/>
              <w:rPr>
                <w:rFonts w:ascii="GHEA Grapalat" w:hAnsi="GHEA Grapalat"/>
                <w:iCs/>
              </w:rPr>
            </w:pPr>
            <w:r w:rsidRPr="00AD29CE">
              <w:rPr>
                <w:rFonts w:ascii="GHEA Grapalat" w:hAnsi="GHEA Grapalat"/>
              </w:rPr>
              <w:t>___________________________</w:t>
            </w:r>
          </w:p>
          <w:p w14:paraId="739DDA2C"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C3C27" w:rsidRPr="00AD29CE" w14:paraId="707B0086" w14:textId="77777777" w:rsidTr="000D12C2">
        <w:trPr>
          <w:trHeight w:val="503"/>
          <w:tblCellSpacing w:w="7" w:type="dxa"/>
          <w:jc w:val="center"/>
        </w:trPr>
        <w:tc>
          <w:tcPr>
            <w:tcW w:w="0" w:type="auto"/>
            <w:vAlign w:val="center"/>
          </w:tcPr>
          <w:p w14:paraId="50F201C4" w14:textId="77777777" w:rsidR="00DC3C27" w:rsidRPr="00AD29CE" w:rsidRDefault="00DC3C27" w:rsidP="000D12C2">
            <w:pPr>
              <w:widowControl w:val="0"/>
              <w:jc w:val="center"/>
              <w:rPr>
                <w:rFonts w:ascii="GHEA Grapalat" w:hAnsi="GHEA Grapalat"/>
                <w:iCs/>
              </w:rPr>
            </w:pPr>
            <w:r w:rsidRPr="00AD29CE">
              <w:rPr>
                <w:rFonts w:ascii="GHEA Grapalat" w:hAnsi="GHEA Grapalat"/>
              </w:rPr>
              <w:t xml:space="preserve">___________________________ </w:t>
            </w:r>
          </w:p>
          <w:p w14:paraId="6F3AA759"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3832F7CB" w14:textId="77777777" w:rsidR="00DC3C27" w:rsidRPr="00AD29CE" w:rsidRDefault="00DC3C27" w:rsidP="000D12C2">
            <w:pPr>
              <w:widowControl w:val="0"/>
              <w:jc w:val="center"/>
              <w:rPr>
                <w:rFonts w:ascii="GHEA Grapalat" w:hAnsi="GHEA Grapalat"/>
                <w:iCs/>
              </w:rPr>
            </w:pPr>
            <w:r w:rsidRPr="00AD29CE">
              <w:rPr>
                <w:rFonts w:ascii="GHEA Grapalat" w:hAnsi="GHEA Grapalat"/>
              </w:rPr>
              <w:t>___________________________</w:t>
            </w:r>
          </w:p>
          <w:p w14:paraId="16590755"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DC3C27" w:rsidRPr="00AD29CE" w14:paraId="7088BA3D" w14:textId="77777777" w:rsidTr="000D12C2">
        <w:trPr>
          <w:trHeight w:val="281"/>
          <w:tblCellSpacing w:w="7" w:type="dxa"/>
          <w:jc w:val="center"/>
        </w:trPr>
        <w:tc>
          <w:tcPr>
            <w:tcW w:w="0" w:type="auto"/>
            <w:vAlign w:val="center"/>
          </w:tcPr>
          <w:p w14:paraId="39CFFACF"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7AD5A0DA"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 П.</w:t>
            </w:r>
          </w:p>
        </w:tc>
      </w:tr>
    </w:tbl>
    <w:p w14:paraId="485D977E" w14:textId="77777777" w:rsidR="00DC3C27" w:rsidRPr="00AD29CE" w:rsidRDefault="00DC3C27" w:rsidP="00DC3C27">
      <w:pPr>
        <w:widowControl w:val="0"/>
        <w:autoSpaceDE w:val="0"/>
        <w:autoSpaceDN w:val="0"/>
        <w:adjustRightInd w:val="0"/>
        <w:jc w:val="right"/>
        <w:rPr>
          <w:rFonts w:ascii="GHEA Grapalat" w:hAnsi="GHEA Grapalat" w:cs="TimesArmenianPSMT"/>
        </w:rPr>
      </w:pPr>
    </w:p>
    <w:p w14:paraId="498994D0" w14:textId="77777777" w:rsidR="00DC3C27" w:rsidRDefault="00DC3C27" w:rsidP="00DC3C27">
      <w:pPr>
        <w:rPr>
          <w:rFonts w:ascii="GHEA Grapalat" w:hAnsi="GHEA Grapalat"/>
        </w:rPr>
      </w:pPr>
      <w:r>
        <w:rPr>
          <w:rFonts w:ascii="GHEA Grapalat" w:hAnsi="GHEA Grapalat"/>
        </w:rPr>
        <w:lastRenderedPageBreak/>
        <w:br w:type="page"/>
      </w:r>
    </w:p>
    <w:p w14:paraId="3E1ED9D0"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4096C9C5"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3C74FCC" w14:textId="77777777" w:rsidR="00DC3C27" w:rsidRPr="00AD29CE" w:rsidRDefault="00DC3C27" w:rsidP="00DC3C27">
      <w:pPr>
        <w:widowControl w:val="0"/>
        <w:rPr>
          <w:rFonts w:ascii="GHEA Grapalat" w:hAnsi="GHEA Grapalat"/>
        </w:rPr>
      </w:pPr>
    </w:p>
    <w:p w14:paraId="404D3F05" w14:textId="77777777" w:rsidR="00DC3C27" w:rsidRPr="00565EAA" w:rsidRDefault="00DC3C27" w:rsidP="00DC3C27">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6E776AAC" w14:textId="77777777" w:rsidR="00DC3C27" w:rsidRPr="00007AA4" w:rsidRDefault="00DC3C27" w:rsidP="00DC3C27">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764429BD" w14:textId="77777777" w:rsidR="00DC3C27" w:rsidRPr="00F65D1E" w:rsidRDefault="00DC3C27" w:rsidP="00DC3C27">
      <w:pPr>
        <w:widowControl w:val="0"/>
        <w:tabs>
          <w:tab w:val="left" w:pos="360"/>
          <w:tab w:val="left" w:pos="540"/>
          <w:tab w:val="left" w:pos="2250"/>
        </w:tabs>
        <w:jc w:val="center"/>
        <w:rPr>
          <w:rFonts w:ascii="GHEA Grapalat" w:hAnsi="GHEA Grapalat" w:cs="Sylfaen"/>
          <w:bCs/>
        </w:rPr>
      </w:pPr>
    </w:p>
    <w:p w14:paraId="30022F2C" w14:textId="77777777" w:rsidR="00DC3C27" w:rsidRPr="005A78CD" w:rsidRDefault="00DC3C27" w:rsidP="00DC3C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5ED87A08" w14:textId="77777777" w:rsidR="00DC3C27" w:rsidRPr="0096584B" w:rsidRDefault="00DC3C27" w:rsidP="00DC3C27">
      <w:pPr>
        <w:widowControl w:val="0"/>
        <w:ind w:left="7371" w:hanging="141"/>
        <w:jc w:val="both"/>
        <w:rPr>
          <w:rFonts w:ascii="GHEA Grapalat" w:hAnsi="GHEA Grapalat"/>
          <w:sz w:val="16"/>
        </w:rPr>
      </w:pPr>
      <w:r w:rsidRPr="00A979AE">
        <w:rPr>
          <w:rFonts w:ascii="GHEA Grapalat" w:hAnsi="GHEA Grapalat"/>
          <w:sz w:val="16"/>
        </w:rPr>
        <w:t>номер договора</w:t>
      </w:r>
    </w:p>
    <w:p w14:paraId="31CE76F3" w14:textId="77777777" w:rsidR="00DC3C27" w:rsidRPr="00C7119C" w:rsidRDefault="00DC3C27" w:rsidP="00DC3C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58B60D49" w14:textId="77777777" w:rsidR="00DC3C27" w:rsidRPr="005A78CD" w:rsidRDefault="00DC3C27" w:rsidP="00DC3C27">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5B288E86" w14:textId="77777777" w:rsidR="00DC3C27" w:rsidRPr="0096584B" w:rsidRDefault="00DC3C27" w:rsidP="00DC3C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3DF07ED3" w14:textId="77777777" w:rsidR="00DC3C27" w:rsidRPr="00A979AE" w:rsidRDefault="00DC3C27" w:rsidP="00DC3C27">
      <w:pPr>
        <w:widowControl w:val="0"/>
        <w:ind w:left="3544" w:right="-360"/>
        <w:jc w:val="both"/>
        <w:rPr>
          <w:rFonts w:ascii="GHEA Grapalat" w:hAnsi="GHEA Grapalat"/>
          <w:sz w:val="16"/>
        </w:rPr>
      </w:pPr>
      <w:r w:rsidRPr="00410F7A">
        <w:rPr>
          <w:rFonts w:ascii="GHEA Grapalat" w:hAnsi="GHEA Grapalat"/>
          <w:sz w:val="16"/>
        </w:rPr>
        <w:t>имя Исполнителя</w:t>
      </w:r>
    </w:p>
    <w:p w14:paraId="4E3E3DD1" w14:textId="77777777" w:rsidR="00DC3C27" w:rsidRPr="00E467E3" w:rsidRDefault="00DC3C27" w:rsidP="00DC3C27">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C3C27" w:rsidRPr="00AD29CE" w14:paraId="6E5EEAC9" w14:textId="77777777" w:rsidTr="000D12C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4D65A9C" w14:textId="77777777" w:rsidR="00DC3C27" w:rsidRPr="00AD29CE" w:rsidRDefault="00DC3C27" w:rsidP="000D12C2">
            <w:pPr>
              <w:widowControl w:val="0"/>
              <w:jc w:val="center"/>
              <w:rPr>
                <w:rFonts w:ascii="GHEA Grapalat" w:hAnsi="GHEA Grapalat" w:cs="Sylfaen"/>
                <w:bCs/>
              </w:rPr>
            </w:pPr>
            <w:r w:rsidRPr="00AD29CE">
              <w:rPr>
                <w:rFonts w:ascii="GHEA Grapalat" w:hAnsi="GHEA Grapalat"/>
              </w:rPr>
              <w:t>Услуги</w:t>
            </w:r>
          </w:p>
        </w:tc>
      </w:tr>
      <w:tr w:rsidR="00DC3C27" w:rsidRPr="00AD29CE" w14:paraId="5CAF2B0D"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A62123C" w14:textId="77777777" w:rsidR="00DC3C27" w:rsidRPr="00AD29CE" w:rsidRDefault="00DC3C27" w:rsidP="000D12C2">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F627352" w14:textId="77777777" w:rsidR="00DC3C27" w:rsidRPr="00AD29CE" w:rsidRDefault="00DC3C27" w:rsidP="000D12C2">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EEEDD5D" w14:textId="77777777" w:rsidR="00DC3C27" w:rsidRPr="00AD29CE" w:rsidRDefault="00DC3C27" w:rsidP="000D12C2">
            <w:pPr>
              <w:widowControl w:val="0"/>
              <w:jc w:val="center"/>
              <w:rPr>
                <w:rFonts w:ascii="GHEA Grapalat" w:hAnsi="GHEA Grapalat"/>
              </w:rPr>
            </w:pPr>
            <w:r w:rsidRPr="00AD29CE">
              <w:rPr>
                <w:rFonts w:ascii="GHEA Grapalat" w:hAnsi="GHEA Grapalat"/>
              </w:rPr>
              <w:t>объем (фактический)</w:t>
            </w:r>
          </w:p>
        </w:tc>
      </w:tr>
      <w:tr w:rsidR="00DC3C27" w:rsidRPr="00AD29CE" w14:paraId="53DF75D1"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7136BB6" w14:textId="77777777" w:rsidR="00DC3C27" w:rsidRPr="00AD29CE" w:rsidRDefault="00DC3C27" w:rsidP="000D12C2">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F1804BA" w14:textId="77777777" w:rsidR="00DC3C27" w:rsidRPr="00AD29CE" w:rsidRDefault="00DC3C27" w:rsidP="000D12C2">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77A24B7" w14:textId="77777777" w:rsidR="00DC3C27" w:rsidRPr="00AD29CE" w:rsidRDefault="00DC3C27" w:rsidP="000D12C2">
            <w:pPr>
              <w:widowControl w:val="0"/>
              <w:rPr>
                <w:rFonts w:ascii="GHEA Grapalat" w:hAnsi="GHEA Grapalat" w:cs="Sylfaen"/>
              </w:rPr>
            </w:pPr>
          </w:p>
        </w:tc>
      </w:tr>
      <w:tr w:rsidR="00DC3C27" w:rsidRPr="00AD29CE" w14:paraId="1AD8CA11"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EB7BE00" w14:textId="77777777" w:rsidR="00DC3C27" w:rsidRPr="00AD29CE" w:rsidRDefault="00DC3C27" w:rsidP="000D12C2">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A00CF22" w14:textId="77777777" w:rsidR="00DC3C27" w:rsidRPr="00AD29CE" w:rsidRDefault="00DC3C27" w:rsidP="000D12C2">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C17099D" w14:textId="77777777" w:rsidR="00DC3C27" w:rsidRPr="00AD29CE" w:rsidRDefault="00DC3C27" w:rsidP="000D12C2">
            <w:pPr>
              <w:widowControl w:val="0"/>
              <w:rPr>
                <w:rFonts w:ascii="GHEA Grapalat" w:hAnsi="GHEA Grapalat" w:cs="Sylfaen"/>
              </w:rPr>
            </w:pPr>
          </w:p>
        </w:tc>
      </w:tr>
    </w:tbl>
    <w:p w14:paraId="09CCB5BC"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0D64B2AF" w14:textId="77777777" w:rsidR="00DC3C27" w:rsidRDefault="00DC3C27" w:rsidP="00DC3C27">
      <w:pPr>
        <w:rPr>
          <w:rFonts w:ascii="GHEA Grapalat" w:hAnsi="GHEA Grapalat" w:cs="Sylfaen"/>
        </w:rPr>
      </w:pPr>
      <w:r>
        <w:rPr>
          <w:rFonts w:ascii="GHEA Grapalat" w:hAnsi="GHEA Grapalat" w:cs="Sylfaen"/>
        </w:rPr>
        <w:br w:type="page"/>
      </w:r>
    </w:p>
    <w:p w14:paraId="6B279EB1" w14:textId="77777777" w:rsidR="00DC3C27" w:rsidRPr="00AD29CE" w:rsidRDefault="00DC3C27" w:rsidP="00DC3C27">
      <w:pPr>
        <w:widowControl w:val="0"/>
        <w:jc w:val="center"/>
        <w:rPr>
          <w:rFonts w:ascii="GHEA Grapalat" w:hAnsi="GHEA Grapalat" w:cs="Sylfaen"/>
        </w:rPr>
      </w:pPr>
      <w:r w:rsidRPr="00AD29CE">
        <w:rPr>
          <w:rFonts w:ascii="GHEA Grapalat" w:hAnsi="GHEA Grapalat"/>
        </w:rPr>
        <w:lastRenderedPageBreak/>
        <w:t>СТОРОНЫ</w:t>
      </w:r>
    </w:p>
    <w:p w14:paraId="69FFD233" w14:textId="77777777" w:rsidR="00DC3C27" w:rsidRPr="00AD29CE" w:rsidRDefault="00DC3C27" w:rsidP="00DC3C27">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610"/>
        <w:gridCol w:w="5042"/>
      </w:tblGrid>
      <w:tr w:rsidR="00DC3C27" w:rsidRPr="00AD29CE" w14:paraId="4DA2AAF3" w14:textId="77777777" w:rsidTr="000D12C2">
        <w:tc>
          <w:tcPr>
            <w:tcW w:w="4785" w:type="dxa"/>
          </w:tcPr>
          <w:p w14:paraId="162FEFEE" w14:textId="77777777" w:rsidR="00DC3C27" w:rsidRPr="00AD29CE" w:rsidRDefault="00DC3C27" w:rsidP="000D12C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48144B89" w14:textId="77777777" w:rsidR="00DC3C27" w:rsidRPr="00AD29CE" w:rsidRDefault="00DC3C27" w:rsidP="000D12C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7485007E" w14:textId="77777777" w:rsidR="00DC3C27" w:rsidRPr="00AD29CE" w:rsidRDefault="00DC3C27" w:rsidP="00DC3C27">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2D70E845" w14:textId="77777777" w:rsidR="00DC3C27" w:rsidRPr="00AD29CE" w:rsidRDefault="00DC3C27" w:rsidP="00DC3C27">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C3C27" w:rsidRPr="00AD29CE" w14:paraId="2EEB8CF6" w14:textId="77777777" w:rsidTr="000D12C2">
        <w:trPr>
          <w:tblCellSpacing w:w="7" w:type="dxa"/>
          <w:jc w:val="center"/>
        </w:trPr>
        <w:tc>
          <w:tcPr>
            <w:tcW w:w="0" w:type="auto"/>
            <w:vAlign w:val="center"/>
          </w:tcPr>
          <w:p w14:paraId="5F8B7AB4"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4EF2ADA"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664BB067"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0BB5D01"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C3C27" w:rsidRPr="00AD29CE" w14:paraId="43D76087" w14:textId="77777777" w:rsidTr="000D12C2">
        <w:trPr>
          <w:tblCellSpacing w:w="7" w:type="dxa"/>
          <w:jc w:val="center"/>
        </w:trPr>
        <w:tc>
          <w:tcPr>
            <w:tcW w:w="0" w:type="auto"/>
            <w:vAlign w:val="center"/>
          </w:tcPr>
          <w:p w14:paraId="1D8B898B"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D28661D"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61E222BD"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B5B97B2"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C3C27" w:rsidRPr="00AD29CE" w14:paraId="2C01D87C" w14:textId="77777777" w:rsidTr="000D12C2">
        <w:trPr>
          <w:tblCellSpacing w:w="7" w:type="dxa"/>
          <w:jc w:val="center"/>
        </w:trPr>
        <w:tc>
          <w:tcPr>
            <w:tcW w:w="0" w:type="auto"/>
            <w:vAlign w:val="center"/>
          </w:tcPr>
          <w:p w14:paraId="389F0538" w14:textId="77777777" w:rsidR="00DC3C27" w:rsidRPr="00AD29CE" w:rsidRDefault="00DC3C27" w:rsidP="000D12C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4797F795" w14:textId="77777777" w:rsidR="00DC3C27" w:rsidRPr="00AD29CE" w:rsidRDefault="00DC3C27" w:rsidP="000D12C2">
            <w:pPr>
              <w:widowControl w:val="0"/>
              <w:rPr>
                <w:rFonts w:ascii="GHEA Grapalat" w:hAnsi="GHEA Grapalat" w:cs="GHEA Grapalat"/>
                <w:color w:val="000000"/>
              </w:rPr>
            </w:pPr>
          </w:p>
        </w:tc>
      </w:tr>
    </w:tbl>
    <w:p w14:paraId="5DDAE037" w14:textId="77777777" w:rsidR="00DC3C27" w:rsidRPr="00AD29CE" w:rsidRDefault="00DC3C27" w:rsidP="00DC3C27">
      <w:pPr>
        <w:widowControl w:val="0"/>
        <w:ind w:left="-142" w:firstLine="142"/>
        <w:jc w:val="center"/>
        <w:rPr>
          <w:rFonts w:ascii="GHEA Grapalat" w:hAnsi="GHEA Grapalat" w:cs="Sylfaen"/>
          <w:b/>
        </w:rPr>
      </w:pPr>
    </w:p>
    <w:p w14:paraId="30D88FA6" w14:textId="77777777" w:rsidR="00DC3C27" w:rsidRPr="00AD29CE" w:rsidRDefault="00DC3C27" w:rsidP="00DC3C27">
      <w:pPr>
        <w:pStyle w:val="norm"/>
        <w:widowControl w:val="0"/>
        <w:spacing w:line="240" w:lineRule="auto"/>
        <w:ind w:firstLine="284"/>
        <w:jc w:val="center"/>
        <w:rPr>
          <w:rFonts w:ascii="GHEA Grapalat" w:hAnsi="GHEA Grapalat"/>
          <w:b/>
          <w:sz w:val="24"/>
          <w:szCs w:val="24"/>
        </w:rPr>
      </w:pPr>
    </w:p>
    <w:p w14:paraId="7F0B9BD5" w14:textId="77777777" w:rsidR="00DC3C27" w:rsidRPr="003B2F27" w:rsidRDefault="00DC3C27" w:rsidP="00DC3C27">
      <w:pPr>
        <w:widowControl w:val="0"/>
        <w:ind w:left="-142" w:firstLine="142"/>
        <w:jc w:val="center"/>
        <w:rPr>
          <w:rFonts w:ascii="GHEA Grapalat" w:hAnsi="GHEA Grapalat"/>
          <w:i/>
          <w:lang w:val="en-US"/>
        </w:rPr>
      </w:pPr>
    </w:p>
    <w:p w14:paraId="6BC0448E" w14:textId="77777777" w:rsidR="002615C5" w:rsidRDefault="002615C5"/>
    <w:sectPr w:rsidR="002615C5" w:rsidSect="00C474C6">
      <w:footnotePr>
        <w:pos w:val="beneathText"/>
      </w:footnotePr>
      <w:pgSz w:w="11906" w:h="16838" w:code="9"/>
      <w:pgMar w:top="993" w:right="836"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D07F29" w14:textId="77777777" w:rsidR="00512F6A" w:rsidRDefault="00512F6A" w:rsidP="00DC3C27">
      <w:r>
        <w:separator/>
      </w:r>
    </w:p>
  </w:endnote>
  <w:endnote w:type="continuationSeparator" w:id="0">
    <w:p w14:paraId="2F429A95" w14:textId="77777777" w:rsidR="00512F6A" w:rsidRDefault="00512F6A" w:rsidP="00DC3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1825309"/>
      <w:docPartObj>
        <w:docPartGallery w:val="Page Numbers (Bottom of Page)"/>
        <w:docPartUnique/>
      </w:docPartObj>
    </w:sdtPr>
    <w:sdtEndPr>
      <w:rPr>
        <w:rFonts w:ascii="GHEA Grapalat" w:hAnsi="GHEA Grapalat"/>
        <w:sz w:val="24"/>
        <w:szCs w:val="24"/>
      </w:rPr>
    </w:sdtEndPr>
    <w:sdtContent>
      <w:p w14:paraId="38A97A41" w14:textId="77777777" w:rsidR="00DC3C27" w:rsidRPr="00305BEC" w:rsidRDefault="00DC3C27">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55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BD466" w14:textId="77777777" w:rsidR="00512F6A" w:rsidRDefault="00512F6A" w:rsidP="00DC3C27">
      <w:r>
        <w:separator/>
      </w:r>
    </w:p>
  </w:footnote>
  <w:footnote w:type="continuationSeparator" w:id="0">
    <w:p w14:paraId="764C1F79" w14:textId="77777777" w:rsidR="00512F6A" w:rsidRDefault="00512F6A" w:rsidP="00DC3C27">
      <w:r>
        <w:continuationSeparator/>
      </w:r>
    </w:p>
  </w:footnote>
  <w:footnote w:id="1">
    <w:p w14:paraId="7B6633FC" w14:textId="77777777" w:rsidR="00DC3C27" w:rsidRPr="00ED3BA4" w:rsidRDefault="00DC3C27" w:rsidP="00DC3C27">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1AE54342" w14:textId="77777777" w:rsidR="00DC3C27" w:rsidRDefault="00DC3C27" w:rsidP="00DC3C27">
      <w:pPr>
        <w:pStyle w:val="FootnoteText"/>
        <w:jc w:val="both"/>
        <w:rPr>
          <w:rFonts w:asciiTheme="minorHAnsi" w:hAnsiTheme="minorHAnsi"/>
        </w:rPr>
      </w:pPr>
    </w:p>
    <w:p w14:paraId="6852066D" w14:textId="77777777" w:rsidR="00DC3C27" w:rsidRPr="004D0297" w:rsidRDefault="00DC3C27" w:rsidP="00DC3C27">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2DCD806E" w14:textId="77777777" w:rsidR="00DC3C27" w:rsidRPr="004D0297" w:rsidRDefault="00DC3C27" w:rsidP="00DC3C27">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FC4C6F7" w14:textId="77777777" w:rsidR="00DC3C27" w:rsidRPr="004D0297" w:rsidRDefault="00DC3C27" w:rsidP="00DC3C27">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B11C4BF" w14:textId="77777777" w:rsidR="00DC3C27" w:rsidRPr="004D0297" w:rsidRDefault="00DC3C27" w:rsidP="00DC3C27">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73B5DD7A" w14:textId="77777777" w:rsidR="00DC3C27" w:rsidRPr="004D0297" w:rsidRDefault="00DC3C27" w:rsidP="00DC3C27">
      <w:pPr>
        <w:pStyle w:val="FootnoteText"/>
      </w:pPr>
    </w:p>
  </w:footnote>
  <w:footnote w:id="3">
    <w:p w14:paraId="6A2A3C5E" w14:textId="77777777" w:rsidR="00DC3C27" w:rsidRPr="00FE2AA4" w:rsidRDefault="00DC3C27" w:rsidP="00DC3C2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14:paraId="715ACDD1" w14:textId="77777777" w:rsidR="00DC3C27" w:rsidRPr="008842CE" w:rsidRDefault="00DC3C27" w:rsidP="00DC3C27">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396CBCD" w14:textId="77777777" w:rsidR="00DC3C27" w:rsidRPr="000811C1" w:rsidRDefault="00DC3C27" w:rsidP="00DC3C27">
      <w:pPr>
        <w:pStyle w:val="FootnoteText"/>
        <w:rPr>
          <w:lang w:val="af-ZA"/>
        </w:rPr>
      </w:pPr>
    </w:p>
  </w:footnote>
  <w:footnote w:id="5">
    <w:p w14:paraId="29CE2E07" w14:textId="77777777" w:rsidR="00162449" w:rsidRPr="00511966" w:rsidRDefault="00162449" w:rsidP="00162449">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6">
    <w:p w14:paraId="4E4A1FCD" w14:textId="77777777" w:rsidR="00DC3C27" w:rsidRPr="008E4439" w:rsidRDefault="00DC3C27" w:rsidP="00DC3C27">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CB2CD13" w14:textId="77777777" w:rsidR="00DC3C27" w:rsidRPr="000811C1" w:rsidRDefault="00DC3C27" w:rsidP="00DC3C27">
      <w:pPr>
        <w:pStyle w:val="FootnoteText"/>
        <w:rPr>
          <w:rFonts w:ascii="Sylfaen" w:hAnsi="Sylfaen"/>
          <w:sz w:val="18"/>
          <w:szCs w:val="18"/>
        </w:rPr>
      </w:pPr>
    </w:p>
  </w:footnote>
  <w:footnote w:id="7">
    <w:p w14:paraId="4271FDF6" w14:textId="77777777" w:rsidR="00DC3C27" w:rsidRPr="00A31673" w:rsidRDefault="00DC3C27" w:rsidP="00DC3C2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2A2898B7" w14:textId="77777777" w:rsidR="00DC3C27" w:rsidRDefault="00DC3C27" w:rsidP="00DC3C27">
      <w:pPr>
        <w:jc w:val="both"/>
      </w:pPr>
    </w:p>
    <w:p w14:paraId="72776FDB" w14:textId="77777777" w:rsidR="00DC3C27" w:rsidRPr="008444F1" w:rsidRDefault="00DC3C27" w:rsidP="00DC3C27">
      <w:pPr>
        <w:jc w:val="both"/>
        <w:rPr>
          <w:i/>
        </w:rPr>
      </w:pPr>
    </w:p>
    <w:p w14:paraId="6B0B1A6B" w14:textId="77777777" w:rsidR="00DC3C27" w:rsidRPr="00B1013B" w:rsidRDefault="00DC3C27" w:rsidP="00DC3C27">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24017070" w14:textId="77777777" w:rsidR="00DC3C27" w:rsidRPr="00B1013B" w:rsidRDefault="00DC3C27" w:rsidP="00DC3C27">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66432C03" w14:textId="77777777" w:rsidR="00DC3C27" w:rsidRPr="00B1013B" w:rsidRDefault="00DC3C27" w:rsidP="00DC3C27">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9FC5930" w14:textId="77777777" w:rsidR="00DC3C27" w:rsidRDefault="00DC3C27" w:rsidP="00DC3C27">
      <w:pPr>
        <w:jc w:val="both"/>
        <w:rPr>
          <w:rFonts w:ascii="GHEA Grapalat" w:hAnsi="GHEA Grapalat"/>
          <w:sz w:val="20"/>
          <w:szCs w:val="20"/>
          <w:lang w:val="af-ZA"/>
        </w:rPr>
      </w:pPr>
    </w:p>
    <w:p w14:paraId="20F66812" w14:textId="77777777" w:rsidR="00DC3C27" w:rsidRDefault="00DC3C27" w:rsidP="00DC3C27">
      <w:pPr>
        <w:pStyle w:val="FootnoteText"/>
        <w:rPr>
          <w:rFonts w:asciiTheme="minorHAnsi" w:hAnsiTheme="minorHAnsi"/>
          <w:lang w:val="af-ZA"/>
        </w:rPr>
      </w:pPr>
    </w:p>
  </w:footnote>
  <w:footnote w:id="9">
    <w:p w14:paraId="28034804" w14:textId="77777777" w:rsidR="00DC3C27" w:rsidRDefault="00DC3C27" w:rsidP="00DC3C27">
      <w:pPr>
        <w:widowControl w:val="0"/>
        <w:spacing w:after="160" w:line="360" w:lineRule="auto"/>
        <w:jc w:val="both"/>
        <w:rPr>
          <w:rFonts w:ascii="GHEA Grapalat" w:hAnsi="GHEA Grapalat"/>
          <w:i/>
          <w:sz w:val="20"/>
          <w:szCs w:val="20"/>
        </w:rPr>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p w14:paraId="20EE9440" w14:textId="77777777" w:rsidR="00DC3C27" w:rsidRPr="00DC619D" w:rsidRDefault="00DC3C27" w:rsidP="00DC3C27">
      <w:pPr>
        <w:widowControl w:val="0"/>
        <w:spacing w:after="160" w:line="360" w:lineRule="auto"/>
        <w:jc w:val="both"/>
      </w:pPr>
    </w:p>
  </w:footnote>
  <w:footnote w:id="10">
    <w:p w14:paraId="7BBA2A12" w14:textId="77777777" w:rsidR="00DC3C27" w:rsidRPr="008842CE" w:rsidRDefault="00DC3C27" w:rsidP="00DC3C27">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FECF80A" w14:textId="77777777" w:rsidR="00DC3C27" w:rsidRPr="008842CE" w:rsidRDefault="00DC3C27" w:rsidP="00DC3C27">
      <w:pPr>
        <w:pStyle w:val="FootnoteText"/>
        <w:jc w:val="both"/>
        <w:rPr>
          <w:rFonts w:ascii="GHEA Grapalat" w:hAnsi="GHEA Grapalat"/>
        </w:rPr>
      </w:pPr>
    </w:p>
  </w:footnote>
  <w:footnote w:id="11">
    <w:p w14:paraId="30F46915" w14:textId="77777777" w:rsidR="00DC3C27" w:rsidRPr="008842CE" w:rsidRDefault="00DC3C27" w:rsidP="00DC3C27">
      <w:pPr>
        <w:pStyle w:val="FootnoteText"/>
        <w:jc w:val="both"/>
      </w:pPr>
    </w:p>
  </w:footnote>
  <w:footnote w:id="12">
    <w:p w14:paraId="2B700F1D" w14:textId="77777777" w:rsidR="00DC3C27" w:rsidRPr="008842CE" w:rsidRDefault="00DC3C27" w:rsidP="00DC3C27">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500A621" w14:textId="77777777" w:rsidR="00DC3C27" w:rsidRPr="008842CE" w:rsidRDefault="00DC3C27" w:rsidP="00DC3C27">
      <w:pPr>
        <w:pStyle w:val="FootnoteText"/>
        <w:jc w:val="both"/>
        <w:rPr>
          <w:rFonts w:ascii="GHEA Grapalat" w:hAnsi="GHEA Grapalat"/>
        </w:rPr>
      </w:pPr>
    </w:p>
  </w:footnote>
  <w:footnote w:id="13">
    <w:p w14:paraId="04F1E442" w14:textId="77777777" w:rsidR="00DC3C27" w:rsidRPr="008842CE" w:rsidRDefault="00DC3C27" w:rsidP="00DC3C27">
      <w:pPr>
        <w:pStyle w:val="FootnoteText"/>
        <w:jc w:val="both"/>
      </w:pPr>
    </w:p>
  </w:footnote>
  <w:footnote w:id="14">
    <w:p w14:paraId="4ECE6828" w14:textId="77777777" w:rsidR="00DC3C27" w:rsidRPr="00186B0B" w:rsidRDefault="00DC3C27" w:rsidP="00DC3C27">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14:paraId="5F7E9880" w14:textId="77777777" w:rsidR="00DC3C27" w:rsidRPr="00186B0B" w:rsidRDefault="00DC3C27" w:rsidP="00DC3C27">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15">
    <w:p w14:paraId="16AD5BC4" w14:textId="77777777" w:rsidR="00DC3C27" w:rsidRPr="00B86FB7" w:rsidRDefault="00DC3C27" w:rsidP="00DC3C27">
      <w:pPr>
        <w:pStyle w:val="FootnoteText"/>
        <w:jc w:val="both"/>
        <w:rPr>
          <w:rFonts w:ascii="GHEA Grapalat" w:hAnsi="GHEA Grapalat"/>
          <w:i/>
          <w:sz w:val="18"/>
          <w:szCs w:val="18"/>
        </w:rPr>
      </w:pPr>
      <w:r w:rsidRPr="00B86FB7">
        <w:rPr>
          <w:rStyle w:val="FootnoteReference"/>
          <w:i/>
          <w:sz w:val="18"/>
          <w:szCs w:val="18"/>
        </w:rPr>
        <w:t>17</w:t>
      </w:r>
      <w:r w:rsidRPr="00B86FB7">
        <w:rPr>
          <w:i/>
          <w:sz w:val="18"/>
          <w:szCs w:val="18"/>
        </w:rPr>
        <w:t xml:space="preserve"> </w:t>
      </w:r>
      <w:r w:rsidRPr="00B86FB7">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13A62BF2" w14:textId="77777777" w:rsidR="00DC3C27" w:rsidRPr="00B86FB7" w:rsidRDefault="00DC3C27" w:rsidP="00DC3C27">
      <w:pPr>
        <w:pStyle w:val="FootnoteText"/>
        <w:jc w:val="both"/>
        <w:rPr>
          <w:rFonts w:ascii="GHEA Grapalat" w:hAnsi="GHEA Grapalat"/>
          <w:i/>
          <w:sz w:val="18"/>
          <w:szCs w:val="18"/>
        </w:rPr>
      </w:pPr>
      <w:r w:rsidRPr="00B86FB7">
        <w:rPr>
          <w:rFonts w:ascii="GHEA Grapalat" w:hAnsi="GHEA Grapalat"/>
          <w:i/>
          <w:sz w:val="18"/>
          <w:szCs w:val="18"/>
          <w:vertAlign w:val="superscript"/>
        </w:rPr>
        <w:t>17.1</w:t>
      </w:r>
      <w:r w:rsidRPr="00B86FB7">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sidRPr="00B86FB7">
        <w:rPr>
          <w:rFonts w:ascii="GHEA Grapalat" w:hAnsi="GHEA Grapalat"/>
        </w:rPr>
        <w:t xml:space="preserve"> </w:t>
      </w:r>
      <w:r w:rsidRPr="00B86FB7">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14:paraId="68F0B02A" w14:textId="77777777" w:rsidR="00DC3C27" w:rsidRPr="00EA7C34" w:rsidRDefault="00DC3C27" w:rsidP="00DC3C27">
      <w:pPr>
        <w:pStyle w:val="FootnoteText"/>
        <w:rPr>
          <w:rFonts w:ascii="Sylfaen" w:hAnsi="Sylfaen"/>
        </w:rPr>
      </w:pPr>
    </w:p>
  </w:footnote>
  <w:footnote w:id="16">
    <w:p w14:paraId="74A31F82" w14:textId="77777777" w:rsidR="00DC3C27" w:rsidRPr="006F5F33" w:rsidRDefault="00DC3C27" w:rsidP="00DC3C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7">
    <w:p w14:paraId="30FCBFC7" w14:textId="77777777" w:rsidR="00DC3C27" w:rsidRPr="00615130" w:rsidRDefault="00DC3C27" w:rsidP="00DC3C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6B561161"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5FE59924"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0630F14B" w14:textId="77777777" w:rsidR="00DC3C27" w:rsidRPr="006F5F33" w:rsidRDefault="00DC3C27" w:rsidP="00DC3C27">
      <w:pPr>
        <w:pStyle w:val="FootnoteText"/>
        <w:jc w:val="both"/>
        <w:rPr>
          <w:rFonts w:ascii="GHEA Grapalat" w:hAnsi="GHEA Grapalat"/>
          <w:lang w:val="hy-AM"/>
        </w:rPr>
      </w:pPr>
      <w:r w:rsidRPr="006F5F33">
        <w:rPr>
          <w:rFonts w:ascii="GHEA Grapalat" w:hAnsi="GHEA Grapalat"/>
          <w:i/>
        </w:rPr>
        <w:t>.</w:t>
      </w:r>
    </w:p>
    <w:p w14:paraId="1EA57D59"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4DC69486" w14:textId="77777777" w:rsidR="00DC3C27" w:rsidRPr="00576D9C" w:rsidRDefault="00DC3C27" w:rsidP="00DC3C27">
      <w:pPr>
        <w:pStyle w:val="FootnoteText"/>
        <w:jc w:val="both"/>
        <w:rPr>
          <w:rFonts w:ascii="GHEA Grapalat" w:hAnsi="GHEA Grapalat"/>
          <w:lang w:val="hy-AM"/>
        </w:rPr>
      </w:pPr>
    </w:p>
  </w:footnote>
  <w:footnote w:id="18">
    <w:p w14:paraId="563CC6AC" w14:textId="77777777" w:rsidR="00DC3C27" w:rsidRPr="006F5F33" w:rsidRDefault="00DC3C27" w:rsidP="00DC3C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9">
    <w:p w14:paraId="749EA732" w14:textId="77777777" w:rsidR="00DC3C27" w:rsidRPr="006F5F33" w:rsidRDefault="00DC3C27" w:rsidP="00DC3C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0">
    <w:p w14:paraId="05812CE4" w14:textId="77777777" w:rsidR="00DC3C27" w:rsidRPr="006F5F33" w:rsidRDefault="00DC3C27" w:rsidP="00DC3C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47A3E6E4" w14:textId="77777777" w:rsidR="00DC3C27" w:rsidRPr="009E00B3" w:rsidRDefault="00DC3C27" w:rsidP="00DC3C2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75DD9E47" w14:textId="77777777" w:rsidR="00DC3C27" w:rsidRPr="006F225E" w:rsidRDefault="00DC3C27" w:rsidP="00DC3C27">
      <w:pPr>
        <w:pStyle w:val="FootnoteText"/>
        <w:jc w:val="both"/>
        <w:rPr>
          <w:rFonts w:ascii="GHEA Grapalat" w:hAnsi="GHEA Grapalat"/>
          <w:i/>
          <w:lang w:eastAsia="en-US"/>
        </w:rPr>
      </w:pPr>
      <w:r w:rsidRPr="009E00B3">
        <w:rPr>
          <w:rFonts w:ascii="GHEA Grapalat" w:hAnsi="GHEA Grapalat"/>
          <w:i/>
          <w:lang w:eastAsia="en-US"/>
        </w:rPr>
        <w:tab/>
      </w:r>
    </w:p>
  </w:footnote>
  <w:footnote w:id="21">
    <w:p w14:paraId="520E07BF" w14:textId="77777777" w:rsidR="00DC3C27" w:rsidRPr="00E40AC8" w:rsidRDefault="00DC3C27" w:rsidP="00DC3C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2">
    <w:p w14:paraId="7F4C1142" w14:textId="77777777" w:rsidR="00DC3C27" w:rsidRPr="00E40AC8" w:rsidRDefault="00DC3C27" w:rsidP="00DC3C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3">
    <w:p w14:paraId="243F203E" w14:textId="77777777" w:rsidR="00DC3C27" w:rsidRPr="00CA2754" w:rsidRDefault="00DC3C27" w:rsidP="00DC3C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4C4A964" w14:textId="77777777" w:rsidR="00DC3C27" w:rsidRPr="00CA2754" w:rsidRDefault="00DC3C27" w:rsidP="00DC3C27">
      <w:pPr>
        <w:pStyle w:val="FootnoteText"/>
        <w:jc w:val="both"/>
        <w:rPr>
          <w:sz w:val="2"/>
          <w:szCs w:val="2"/>
        </w:rPr>
      </w:pPr>
    </w:p>
  </w:footnote>
  <w:footnote w:id="24">
    <w:p w14:paraId="27A32404" w14:textId="77777777" w:rsidR="00DC3C27" w:rsidRPr="00CA2754" w:rsidRDefault="00DC3C27" w:rsidP="00DC3C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877617697">
    <w:abstractNumId w:val="20"/>
  </w:num>
  <w:num w:numId="2" w16cid:durableId="767040551">
    <w:abstractNumId w:val="10"/>
  </w:num>
  <w:num w:numId="3" w16cid:durableId="884374280">
    <w:abstractNumId w:val="19"/>
  </w:num>
  <w:num w:numId="4" w16cid:durableId="922758682">
    <w:abstractNumId w:val="15"/>
  </w:num>
  <w:num w:numId="5" w16cid:durableId="1214580356">
    <w:abstractNumId w:val="24"/>
  </w:num>
  <w:num w:numId="6" w16cid:durableId="1716267932">
    <w:abstractNumId w:val="20"/>
    <w:lvlOverride w:ilvl="0">
      <w:startOverride w:val="1"/>
    </w:lvlOverride>
    <w:lvlOverride w:ilvl="1"/>
    <w:lvlOverride w:ilvl="2"/>
    <w:lvlOverride w:ilvl="3"/>
    <w:lvlOverride w:ilvl="4"/>
    <w:lvlOverride w:ilvl="5"/>
    <w:lvlOverride w:ilvl="6"/>
    <w:lvlOverride w:ilvl="7"/>
    <w:lvlOverride w:ilvl="8"/>
  </w:num>
  <w:num w:numId="7" w16cid:durableId="8640278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28372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3961716">
    <w:abstractNumId w:val="17"/>
  </w:num>
  <w:num w:numId="10" w16cid:durableId="300965376">
    <w:abstractNumId w:val="5"/>
  </w:num>
  <w:num w:numId="11" w16cid:durableId="1952935993">
    <w:abstractNumId w:val="8"/>
  </w:num>
  <w:num w:numId="12" w16cid:durableId="237328920">
    <w:abstractNumId w:val="31"/>
  </w:num>
  <w:num w:numId="13" w16cid:durableId="228536456">
    <w:abstractNumId w:val="27"/>
  </w:num>
  <w:num w:numId="14" w16cid:durableId="470947902">
    <w:abstractNumId w:val="13"/>
  </w:num>
  <w:num w:numId="15" w16cid:durableId="786966146">
    <w:abstractNumId w:val="29"/>
  </w:num>
  <w:num w:numId="16" w16cid:durableId="741595">
    <w:abstractNumId w:val="14"/>
  </w:num>
  <w:num w:numId="17" w16cid:durableId="845248543">
    <w:abstractNumId w:val="6"/>
  </w:num>
  <w:num w:numId="18" w16cid:durableId="31460273">
    <w:abstractNumId w:val="1"/>
  </w:num>
  <w:num w:numId="19" w16cid:durableId="894318158">
    <w:abstractNumId w:val="16"/>
  </w:num>
  <w:num w:numId="20" w16cid:durableId="10000856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28600775">
    <w:abstractNumId w:val="21"/>
  </w:num>
  <w:num w:numId="22" w16cid:durableId="1587151327">
    <w:abstractNumId w:val="7"/>
  </w:num>
  <w:num w:numId="23" w16cid:durableId="1727802851">
    <w:abstractNumId w:val="18"/>
  </w:num>
  <w:num w:numId="24" w16cid:durableId="454300664">
    <w:abstractNumId w:val="12"/>
  </w:num>
  <w:num w:numId="25" w16cid:durableId="1118597590">
    <w:abstractNumId w:val="4"/>
  </w:num>
  <w:num w:numId="26" w16cid:durableId="1641762592">
    <w:abstractNumId w:val="3"/>
  </w:num>
  <w:num w:numId="27" w16cid:durableId="1149783114">
    <w:abstractNumId w:val="0"/>
  </w:num>
  <w:num w:numId="28" w16cid:durableId="183904712">
    <w:abstractNumId w:val="9"/>
  </w:num>
  <w:num w:numId="29" w16cid:durableId="245649309">
    <w:abstractNumId w:val="26"/>
  </w:num>
  <w:num w:numId="30" w16cid:durableId="103696100">
    <w:abstractNumId w:val="23"/>
  </w:num>
  <w:num w:numId="31" w16cid:durableId="1866628283">
    <w:abstractNumId w:val="22"/>
  </w:num>
  <w:num w:numId="32" w16cid:durableId="2017078499">
    <w:abstractNumId w:val="30"/>
  </w:num>
  <w:num w:numId="33" w16cid:durableId="1084229905">
    <w:abstractNumId w:val="25"/>
  </w:num>
  <w:num w:numId="34" w16cid:durableId="1862476777">
    <w:abstractNumId w:val="2"/>
  </w:num>
  <w:num w:numId="35" w16cid:durableId="1323393445">
    <w:abstractNumId w:val="11"/>
  </w:num>
  <w:num w:numId="36" w16cid:durableId="129717519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1F0"/>
    <w:rsid w:val="000131B2"/>
    <w:rsid w:val="00020408"/>
    <w:rsid w:val="00042096"/>
    <w:rsid w:val="00060901"/>
    <w:rsid w:val="00091A1E"/>
    <w:rsid w:val="0009711F"/>
    <w:rsid w:val="000D5C4B"/>
    <w:rsid w:val="000F74A0"/>
    <w:rsid w:val="0011079F"/>
    <w:rsid w:val="001251F0"/>
    <w:rsid w:val="00146830"/>
    <w:rsid w:val="00162449"/>
    <w:rsid w:val="001648D8"/>
    <w:rsid w:val="001971E8"/>
    <w:rsid w:val="001D73AA"/>
    <w:rsid w:val="001E2D9A"/>
    <w:rsid w:val="001E65C9"/>
    <w:rsid w:val="001F5F3C"/>
    <w:rsid w:val="00240C7A"/>
    <w:rsid w:val="002610A5"/>
    <w:rsid w:val="002615C5"/>
    <w:rsid w:val="002A6D4F"/>
    <w:rsid w:val="002B5C39"/>
    <w:rsid w:val="00322295"/>
    <w:rsid w:val="0032366C"/>
    <w:rsid w:val="00325185"/>
    <w:rsid w:val="00393EAF"/>
    <w:rsid w:val="0039429A"/>
    <w:rsid w:val="00395482"/>
    <w:rsid w:val="003A5CE9"/>
    <w:rsid w:val="00416B7F"/>
    <w:rsid w:val="004204CF"/>
    <w:rsid w:val="00465E0F"/>
    <w:rsid w:val="00473C1D"/>
    <w:rsid w:val="00477732"/>
    <w:rsid w:val="00491DE7"/>
    <w:rsid w:val="00512F6A"/>
    <w:rsid w:val="00512F94"/>
    <w:rsid w:val="005367D8"/>
    <w:rsid w:val="005454B7"/>
    <w:rsid w:val="00566177"/>
    <w:rsid w:val="00572EFC"/>
    <w:rsid w:val="00587B42"/>
    <w:rsid w:val="005A3B59"/>
    <w:rsid w:val="005B3C9A"/>
    <w:rsid w:val="005C1F17"/>
    <w:rsid w:val="005F43EF"/>
    <w:rsid w:val="00643FA8"/>
    <w:rsid w:val="00654F58"/>
    <w:rsid w:val="00665EEF"/>
    <w:rsid w:val="0067143C"/>
    <w:rsid w:val="00673FAF"/>
    <w:rsid w:val="00686A5A"/>
    <w:rsid w:val="0069798D"/>
    <w:rsid w:val="006B0DB9"/>
    <w:rsid w:val="006B5C15"/>
    <w:rsid w:val="006B673A"/>
    <w:rsid w:val="006C51C3"/>
    <w:rsid w:val="006C7428"/>
    <w:rsid w:val="006D0B95"/>
    <w:rsid w:val="00717C8D"/>
    <w:rsid w:val="00743CC7"/>
    <w:rsid w:val="00751208"/>
    <w:rsid w:val="00771F20"/>
    <w:rsid w:val="007B2C2F"/>
    <w:rsid w:val="007B4072"/>
    <w:rsid w:val="007F5CEF"/>
    <w:rsid w:val="00842557"/>
    <w:rsid w:val="00845CDF"/>
    <w:rsid w:val="0084701B"/>
    <w:rsid w:val="00850F80"/>
    <w:rsid w:val="00862A37"/>
    <w:rsid w:val="008858C6"/>
    <w:rsid w:val="008A5089"/>
    <w:rsid w:val="008B42EB"/>
    <w:rsid w:val="008E3566"/>
    <w:rsid w:val="008E6DE8"/>
    <w:rsid w:val="009135FA"/>
    <w:rsid w:val="00915A31"/>
    <w:rsid w:val="00930ACA"/>
    <w:rsid w:val="00936C1A"/>
    <w:rsid w:val="00943E8F"/>
    <w:rsid w:val="0095575F"/>
    <w:rsid w:val="00956AAF"/>
    <w:rsid w:val="009634C7"/>
    <w:rsid w:val="00972AB6"/>
    <w:rsid w:val="009745B0"/>
    <w:rsid w:val="009905EE"/>
    <w:rsid w:val="009D09F5"/>
    <w:rsid w:val="009F7183"/>
    <w:rsid w:val="00A073BC"/>
    <w:rsid w:val="00A46C37"/>
    <w:rsid w:val="00A701AB"/>
    <w:rsid w:val="00A80525"/>
    <w:rsid w:val="00A902F6"/>
    <w:rsid w:val="00AA0BF1"/>
    <w:rsid w:val="00AA28AF"/>
    <w:rsid w:val="00AF38B1"/>
    <w:rsid w:val="00AF4E6A"/>
    <w:rsid w:val="00B0327A"/>
    <w:rsid w:val="00B07E2D"/>
    <w:rsid w:val="00B34F37"/>
    <w:rsid w:val="00B8560F"/>
    <w:rsid w:val="00BD4EA6"/>
    <w:rsid w:val="00C06E7D"/>
    <w:rsid w:val="00C41607"/>
    <w:rsid w:val="00C474C6"/>
    <w:rsid w:val="00C50E99"/>
    <w:rsid w:val="00C74E0F"/>
    <w:rsid w:val="00C944B8"/>
    <w:rsid w:val="00CD2738"/>
    <w:rsid w:val="00CE49C4"/>
    <w:rsid w:val="00D42565"/>
    <w:rsid w:val="00D60637"/>
    <w:rsid w:val="00D87703"/>
    <w:rsid w:val="00D914D5"/>
    <w:rsid w:val="00D93B1B"/>
    <w:rsid w:val="00DC3C27"/>
    <w:rsid w:val="00DD0D6C"/>
    <w:rsid w:val="00DD29F7"/>
    <w:rsid w:val="00DD356D"/>
    <w:rsid w:val="00DE12B4"/>
    <w:rsid w:val="00DF3256"/>
    <w:rsid w:val="00DF6EBF"/>
    <w:rsid w:val="00E06D1F"/>
    <w:rsid w:val="00E8377E"/>
    <w:rsid w:val="00E9275F"/>
    <w:rsid w:val="00EC7F3D"/>
    <w:rsid w:val="00F14A37"/>
    <w:rsid w:val="00F25989"/>
    <w:rsid w:val="00F33B9D"/>
    <w:rsid w:val="00F41311"/>
    <w:rsid w:val="00F538EC"/>
    <w:rsid w:val="00F6327D"/>
    <w:rsid w:val="00F6635C"/>
    <w:rsid w:val="00F76D4E"/>
    <w:rsid w:val="00F811D7"/>
    <w:rsid w:val="00F862F1"/>
    <w:rsid w:val="00FD266B"/>
    <w:rsid w:val="00FE0754"/>
    <w:rsid w:val="00FF5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B67A8"/>
  <w15:chartTrackingRefBased/>
  <w15:docId w15:val="{1415E976-1C3F-4017-A15C-C2C911D1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C27"/>
    <w:pPr>
      <w:spacing w:after="0" w:line="240" w:lineRule="auto"/>
    </w:pPr>
    <w:rPr>
      <w:rFonts w:ascii="Times New Roman" w:eastAsia="Times New Roman" w:hAnsi="Times New Roman" w:cs="Times New Roman"/>
      <w:kern w:val="0"/>
      <w:sz w:val="24"/>
      <w:szCs w:val="24"/>
      <w:lang w:val="ru-RU" w:eastAsia="ru-RU" w:bidi="ru-RU"/>
      <w14:ligatures w14:val="none"/>
    </w:rPr>
  </w:style>
  <w:style w:type="paragraph" w:styleId="Heading1">
    <w:name w:val="heading 1"/>
    <w:basedOn w:val="Normal"/>
    <w:next w:val="Normal"/>
    <w:link w:val="Heading1Char"/>
    <w:qFormat/>
    <w:rsid w:val="00DC3C27"/>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DC3C27"/>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DC3C27"/>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DC3C27"/>
    <w:pPr>
      <w:keepNext/>
      <w:outlineLvl w:val="3"/>
    </w:pPr>
    <w:rPr>
      <w:rFonts w:ascii="Arial LatArm" w:hAnsi="Arial LatArm"/>
      <w:i/>
      <w:sz w:val="18"/>
      <w:szCs w:val="20"/>
    </w:rPr>
  </w:style>
  <w:style w:type="paragraph" w:styleId="Heading5">
    <w:name w:val="heading 5"/>
    <w:basedOn w:val="Normal"/>
    <w:next w:val="Normal"/>
    <w:link w:val="Heading5Char"/>
    <w:qFormat/>
    <w:rsid w:val="00DC3C27"/>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DC3C27"/>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DC3C27"/>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DC3C27"/>
    <w:pPr>
      <w:keepNext/>
      <w:outlineLvl w:val="7"/>
    </w:pPr>
    <w:rPr>
      <w:rFonts w:ascii="Times Armenian" w:hAnsi="Times Armenian"/>
      <w:i/>
      <w:sz w:val="20"/>
      <w:szCs w:val="20"/>
    </w:rPr>
  </w:style>
  <w:style w:type="paragraph" w:styleId="Heading9">
    <w:name w:val="heading 9"/>
    <w:basedOn w:val="Normal"/>
    <w:next w:val="Normal"/>
    <w:link w:val="Heading9Char"/>
    <w:qFormat/>
    <w:rsid w:val="00DC3C27"/>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3C27"/>
    <w:rPr>
      <w:rFonts w:ascii="Arial Armenian" w:eastAsia="Times New Roman" w:hAnsi="Arial Armenian" w:cs="Times New Roman"/>
      <w:kern w:val="0"/>
      <w:sz w:val="28"/>
      <w:szCs w:val="20"/>
      <w:lang w:val="ru-RU" w:eastAsia="ru-RU" w:bidi="ru-RU"/>
      <w14:ligatures w14:val="none"/>
    </w:rPr>
  </w:style>
  <w:style w:type="character" w:customStyle="1" w:styleId="Heading2Char">
    <w:name w:val="Heading 2 Char"/>
    <w:basedOn w:val="DefaultParagraphFont"/>
    <w:link w:val="Heading2"/>
    <w:rsid w:val="00DC3C27"/>
    <w:rPr>
      <w:rFonts w:ascii="Arial LatArm" w:eastAsia="Times New Roman" w:hAnsi="Arial LatArm" w:cs="Times New Roman"/>
      <w:b/>
      <w:color w:val="0000FF"/>
      <w:kern w:val="0"/>
      <w:sz w:val="20"/>
      <w:szCs w:val="20"/>
      <w:lang w:val="ru-RU" w:eastAsia="ru-RU" w:bidi="ru-RU"/>
      <w14:ligatures w14:val="none"/>
    </w:rPr>
  </w:style>
  <w:style w:type="character" w:customStyle="1" w:styleId="Heading3Char">
    <w:name w:val="Heading 3 Char"/>
    <w:basedOn w:val="DefaultParagraphFont"/>
    <w:link w:val="Heading3"/>
    <w:rsid w:val="00DC3C27"/>
    <w:rPr>
      <w:rFonts w:ascii="Arial LatArm" w:eastAsia="Times New Roman" w:hAnsi="Arial LatArm" w:cs="Times New Roman"/>
      <w:i/>
      <w:kern w:val="0"/>
      <w:sz w:val="20"/>
      <w:szCs w:val="20"/>
      <w:lang w:val="ru-RU" w:eastAsia="ru-RU" w:bidi="ru-RU"/>
      <w14:ligatures w14:val="none"/>
    </w:rPr>
  </w:style>
  <w:style w:type="character" w:customStyle="1" w:styleId="Heading4Char">
    <w:name w:val="Heading 4 Char"/>
    <w:basedOn w:val="DefaultParagraphFont"/>
    <w:link w:val="Heading4"/>
    <w:rsid w:val="00DC3C27"/>
    <w:rPr>
      <w:rFonts w:ascii="Arial LatArm" w:eastAsia="Times New Roman" w:hAnsi="Arial LatArm" w:cs="Times New Roman"/>
      <w:i/>
      <w:kern w:val="0"/>
      <w:sz w:val="18"/>
      <w:szCs w:val="20"/>
      <w:lang w:val="ru-RU" w:eastAsia="ru-RU" w:bidi="ru-RU"/>
      <w14:ligatures w14:val="none"/>
    </w:rPr>
  </w:style>
  <w:style w:type="character" w:customStyle="1" w:styleId="Heading5Char">
    <w:name w:val="Heading 5 Char"/>
    <w:basedOn w:val="DefaultParagraphFont"/>
    <w:link w:val="Heading5"/>
    <w:rsid w:val="00DC3C27"/>
    <w:rPr>
      <w:rFonts w:ascii="Arial LatArm" w:eastAsia="Times New Roman" w:hAnsi="Arial LatArm" w:cs="Times New Roman"/>
      <w:b/>
      <w:kern w:val="0"/>
      <w:sz w:val="26"/>
      <w:szCs w:val="20"/>
      <w:lang w:val="ru-RU" w:eastAsia="ru-RU" w:bidi="ru-RU"/>
      <w14:ligatures w14:val="none"/>
    </w:rPr>
  </w:style>
  <w:style w:type="character" w:customStyle="1" w:styleId="Heading6Char">
    <w:name w:val="Heading 6 Char"/>
    <w:basedOn w:val="DefaultParagraphFont"/>
    <w:link w:val="Heading6"/>
    <w:rsid w:val="00DC3C27"/>
    <w:rPr>
      <w:rFonts w:ascii="Arial LatArm" w:eastAsia="Times New Roman" w:hAnsi="Arial LatArm" w:cs="Times New Roman"/>
      <w:b/>
      <w:color w:val="000000"/>
      <w:kern w:val="0"/>
      <w:szCs w:val="20"/>
      <w:lang w:val="ru-RU" w:eastAsia="ru-RU" w:bidi="ru-RU"/>
      <w14:ligatures w14:val="none"/>
    </w:rPr>
  </w:style>
  <w:style w:type="character" w:customStyle="1" w:styleId="Heading7Char">
    <w:name w:val="Heading 7 Char"/>
    <w:basedOn w:val="DefaultParagraphFont"/>
    <w:link w:val="Heading7"/>
    <w:rsid w:val="00DC3C27"/>
    <w:rPr>
      <w:rFonts w:ascii="Times Armenian" w:eastAsia="Times New Roman" w:hAnsi="Times Armenian" w:cs="Times New Roman"/>
      <w:b/>
      <w:kern w:val="0"/>
      <w:sz w:val="20"/>
      <w:szCs w:val="20"/>
      <w:lang w:val="ru-RU" w:eastAsia="ru-RU" w:bidi="ru-RU"/>
      <w14:ligatures w14:val="none"/>
    </w:rPr>
  </w:style>
  <w:style w:type="character" w:customStyle="1" w:styleId="Heading8Char">
    <w:name w:val="Heading 8 Char"/>
    <w:basedOn w:val="DefaultParagraphFont"/>
    <w:link w:val="Heading8"/>
    <w:rsid w:val="00DC3C27"/>
    <w:rPr>
      <w:rFonts w:ascii="Times Armenian" w:eastAsia="Times New Roman" w:hAnsi="Times Armenian" w:cs="Times New Roman"/>
      <w:i/>
      <w:kern w:val="0"/>
      <w:sz w:val="20"/>
      <w:szCs w:val="20"/>
      <w:lang w:val="ru-RU" w:eastAsia="ru-RU" w:bidi="ru-RU"/>
      <w14:ligatures w14:val="none"/>
    </w:rPr>
  </w:style>
  <w:style w:type="character" w:customStyle="1" w:styleId="Heading9Char">
    <w:name w:val="Heading 9 Char"/>
    <w:basedOn w:val="DefaultParagraphFont"/>
    <w:link w:val="Heading9"/>
    <w:rsid w:val="00DC3C27"/>
    <w:rPr>
      <w:rFonts w:ascii="Times Armenian" w:eastAsia="Times New Roman" w:hAnsi="Times Armenian" w:cs="Times New Roman"/>
      <w:b/>
      <w:color w:val="000000"/>
      <w:kern w:val="0"/>
      <w:szCs w:val="20"/>
      <w:lang w:val="ru-RU" w:eastAsia="ru-RU" w:bidi="ru-RU"/>
      <w14:ligatures w14:val="none"/>
    </w:rPr>
  </w:style>
  <w:style w:type="paragraph" w:styleId="BodyTextIndent">
    <w:name w:val="Body Text Indent"/>
    <w:aliases w:val=" Char, Char Char Char Char,Char Char Char Char"/>
    <w:basedOn w:val="Normal"/>
    <w:link w:val="BodyTextIndentChar"/>
    <w:rsid w:val="00DC3C27"/>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DC3C27"/>
    <w:rPr>
      <w:rFonts w:ascii="Arial LatArm" w:eastAsia="Times New Roman" w:hAnsi="Arial LatArm" w:cs="Times New Roman"/>
      <w:i/>
      <w:kern w:val="0"/>
      <w:sz w:val="20"/>
      <w:szCs w:val="20"/>
      <w:lang w:val="ru-RU" w:eastAsia="ru-RU" w:bidi="ru-RU"/>
      <w14:ligatures w14:val="none"/>
    </w:rPr>
  </w:style>
  <w:style w:type="paragraph" w:styleId="Footer">
    <w:name w:val="footer"/>
    <w:basedOn w:val="Normal"/>
    <w:link w:val="FooterChar"/>
    <w:uiPriority w:val="99"/>
    <w:rsid w:val="00DC3C27"/>
    <w:pPr>
      <w:tabs>
        <w:tab w:val="center" w:pos="4320"/>
        <w:tab w:val="right" w:pos="8640"/>
      </w:tabs>
    </w:pPr>
    <w:rPr>
      <w:sz w:val="20"/>
      <w:szCs w:val="20"/>
    </w:rPr>
  </w:style>
  <w:style w:type="character" w:customStyle="1" w:styleId="FooterChar">
    <w:name w:val="Footer Char"/>
    <w:basedOn w:val="DefaultParagraphFont"/>
    <w:link w:val="Footer"/>
    <w:uiPriority w:val="99"/>
    <w:rsid w:val="00DC3C27"/>
    <w:rPr>
      <w:rFonts w:ascii="Times New Roman" w:eastAsia="Times New Roman" w:hAnsi="Times New Roman" w:cs="Times New Roman"/>
      <w:kern w:val="0"/>
      <w:sz w:val="20"/>
      <w:szCs w:val="20"/>
      <w:lang w:val="ru-RU" w:eastAsia="ru-RU" w:bidi="ru-RU"/>
      <w14:ligatures w14:val="none"/>
    </w:rPr>
  </w:style>
  <w:style w:type="paragraph" w:styleId="BodyTextIndent3">
    <w:name w:val="Body Text Indent 3"/>
    <w:basedOn w:val="Normal"/>
    <w:link w:val="BodyTextIndent3Char"/>
    <w:rsid w:val="00DC3C27"/>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DC3C27"/>
    <w:rPr>
      <w:rFonts w:ascii="Times Armenian" w:eastAsia="Times New Roman" w:hAnsi="Times Armenian" w:cs="Times New Roman"/>
      <w:kern w:val="0"/>
      <w:sz w:val="20"/>
      <w:szCs w:val="20"/>
      <w:lang w:val="ru-RU" w:eastAsia="ru-RU" w:bidi="ru-RU"/>
      <w14:ligatures w14:val="none"/>
    </w:rPr>
  </w:style>
  <w:style w:type="paragraph" w:styleId="BodyText2">
    <w:name w:val="Body Text 2"/>
    <w:basedOn w:val="Normal"/>
    <w:link w:val="BodyText2Char"/>
    <w:rsid w:val="00DC3C27"/>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DC3C27"/>
    <w:rPr>
      <w:rFonts w:ascii="Arial LatArm" w:eastAsia="Times New Roman" w:hAnsi="Arial LatArm" w:cs="Times New Roman"/>
      <w:kern w:val="0"/>
      <w:sz w:val="20"/>
      <w:szCs w:val="20"/>
      <w:lang w:val="ru-RU" w:eastAsia="ru-RU" w:bidi="ru-RU"/>
      <w14:ligatures w14:val="none"/>
    </w:rPr>
  </w:style>
  <w:style w:type="paragraph" w:styleId="BodyTextIndent2">
    <w:name w:val="Body Text Indent 2"/>
    <w:basedOn w:val="Normal"/>
    <w:link w:val="BodyTextIndent2Char"/>
    <w:rsid w:val="00DC3C27"/>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DC3C27"/>
    <w:rPr>
      <w:rFonts w:ascii="Baltica" w:eastAsia="Times New Roman" w:hAnsi="Baltica" w:cs="Times New Roman"/>
      <w:kern w:val="0"/>
      <w:sz w:val="20"/>
      <w:szCs w:val="20"/>
      <w:lang w:val="ru-RU" w:eastAsia="ru-RU" w:bidi="ru-RU"/>
      <w14:ligatures w14:val="none"/>
    </w:rPr>
  </w:style>
  <w:style w:type="paragraph" w:customStyle="1" w:styleId="Char">
    <w:name w:val="Char"/>
    <w:basedOn w:val="Normal"/>
    <w:semiHidden/>
    <w:rsid w:val="00DC3C27"/>
    <w:pPr>
      <w:spacing w:after="160" w:line="360" w:lineRule="auto"/>
      <w:ind w:firstLine="709"/>
      <w:jc w:val="both"/>
    </w:pPr>
    <w:rPr>
      <w:rFonts w:ascii="Arial AMU" w:hAnsi="Arial AMU" w:cs="Arial"/>
      <w:sz w:val="22"/>
      <w:szCs w:val="20"/>
    </w:rPr>
  </w:style>
  <w:style w:type="paragraph" w:customStyle="1" w:styleId="Default">
    <w:name w:val="Default"/>
    <w:rsid w:val="00DC3C27"/>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bidi="ru-RU"/>
      <w14:ligatures w14:val="none"/>
    </w:rPr>
  </w:style>
  <w:style w:type="paragraph" w:styleId="BalloonText">
    <w:name w:val="Balloon Text"/>
    <w:basedOn w:val="Normal"/>
    <w:link w:val="BalloonTextChar"/>
    <w:rsid w:val="00DC3C27"/>
    <w:rPr>
      <w:rFonts w:ascii="Tahoma" w:hAnsi="Tahoma"/>
      <w:sz w:val="16"/>
      <w:szCs w:val="16"/>
    </w:rPr>
  </w:style>
  <w:style w:type="character" w:customStyle="1" w:styleId="BalloonTextChar">
    <w:name w:val="Balloon Text Char"/>
    <w:basedOn w:val="DefaultParagraphFont"/>
    <w:link w:val="BalloonText"/>
    <w:rsid w:val="00DC3C27"/>
    <w:rPr>
      <w:rFonts w:ascii="Tahoma" w:eastAsia="Times New Roman" w:hAnsi="Tahoma" w:cs="Times New Roman"/>
      <w:kern w:val="0"/>
      <w:sz w:val="16"/>
      <w:szCs w:val="16"/>
      <w:lang w:val="ru-RU" w:eastAsia="ru-RU" w:bidi="ru-RU"/>
      <w14:ligatures w14:val="none"/>
    </w:rPr>
  </w:style>
  <w:style w:type="character" w:styleId="Hyperlink">
    <w:name w:val="Hyperlink"/>
    <w:rsid w:val="00DC3C27"/>
    <w:rPr>
      <w:color w:val="0000FF"/>
      <w:u w:val="single"/>
    </w:rPr>
  </w:style>
  <w:style w:type="character" w:customStyle="1" w:styleId="CharChar1">
    <w:name w:val="Char Char1"/>
    <w:locked/>
    <w:rsid w:val="00DC3C27"/>
    <w:rPr>
      <w:rFonts w:ascii="Arial LatArm" w:hAnsi="Arial LatArm"/>
      <w:i/>
      <w:lang w:val="ru-RU" w:eastAsia="ru-RU" w:bidi="ru-RU"/>
    </w:rPr>
  </w:style>
  <w:style w:type="paragraph" w:styleId="BodyText">
    <w:name w:val="Body Text"/>
    <w:basedOn w:val="Normal"/>
    <w:link w:val="BodyTextChar"/>
    <w:rsid w:val="00DC3C27"/>
    <w:pPr>
      <w:spacing w:after="120"/>
    </w:pPr>
  </w:style>
  <w:style w:type="character" w:customStyle="1" w:styleId="BodyTextChar">
    <w:name w:val="Body Text Char"/>
    <w:basedOn w:val="DefaultParagraphFont"/>
    <w:link w:val="BodyText"/>
    <w:rsid w:val="00DC3C27"/>
    <w:rPr>
      <w:rFonts w:ascii="Times New Roman" w:eastAsia="Times New Roman" w:hAnsi="Times New Roman" w:cs="Times New Roman"/>
      <w:kern w:val="0"/>
      <w:sz w:val="24"/>
      <w:szCs w:val="24"/>
      <w:lang w:val="ru-RU" w:eastAsia="ru-RU" w:bidi="ru-RU"/>
      <w14:ligatures w14:val="none"/>
    </w:rPr>
  </w:style>
  <w:style w:type="paragraph" w:styleId="Index1">
    <w:name w:val="index 1"/>
    <w:basedOn w:val="Normal"/>
    <w:next w:val="Normal"/>
    <w:autoRedefine/>
    <w:semiHidden/>
    <w:rsid w:val="00DC3C27"/>
    <w:pPr>
      <w:ind w:left="240" w:hanging="240"/>
    </w:pPr>
  </w:style>
  <w:style w:type="paragraph" w:styleId="IndexHeading">
    <w:name w:val="index heading"/>
    <w:basedOn w:val="Normal"/>
    <w:next w:val="Index1"/>
    <w:semiHidden/>
    <w:rsid w:val="00DC3C27"/>
    <w:rPr>
      <w:sz w:val="20"/>
      <w:szCs w:val="20"/>
    </w:rPr>
  </w:style>
  <w:style w:type="paragraph" w:styleId="Header">
    <w:name w:val="header"/>
    <w:basedOn w:val="Normal"/>
    <w:link w:val="HeaderChar"/>
    <w:rsid w:val="00DC3C27"/>
    <w:pPr>
      <w:tabs>
        <w:tab w:val="center" w:pos="4153"/>
        <w:tab w:val="right" w:pos="8306"/>
      </w:tabs>
    </w:pPr>
    <w:rPr>
      <w:sz w:val="20"/>
      <w:szCs w:val="20"/>
    </w:rPr>
  </w:style>
  <w:style w:type="character" w:customStyle="1" w:styleId="HeaderChar">
    <w:name w:val="Header Char"/>
    <w:basedOn w:val="DefaultParagraphFont"/>
    <w:link w:val="Header"/>
    <w:rsid w:val="00DC3C27"/>
    <w:rPr>
      <w:rFonts w:ascii="Times New Roman" w:eastAsia="Times New Roman" w:hAnsi="Times New Roman" w:cs="Times New Roman"/>
      <w:kern w:val="0"/>
      <w:sz w:val="20"/>
      <w:szCs w:val="20"/>
      <w:lang w:val="ru-RU" w:eastAsia="ru-RU" w:bidi="ru-RU"/>
      <w14:ligatures w14:val="none"/>
    </w:rPr>
  </w:style>
  <w:style w:type="paragraph" w:styleId="BodyText3">
    <w:name w:val="Body Text 3"/>
    <w:basedOn w:val="Normal"/>
    <w:link w:val="BodyText3Char"/>
    <w:rsid w:val="00DC3C27"/>
    <w:pPr>
      <w:jc w:val="both"/>
    </w:pPr>
    <w:rPr>
      <w:rFonts w:ascii="Arial LatArm" w:hAnsi="Arial LatArm"/>
      <w:sz w:val="20"/>
      <w:szCs w:val="20"/>
    </w:rPr>
  </w:style>
  <w:style w:type="character" w:customStyle="1" w:styleId="BodyText3Char">
    <w:name w:val="Body Text 3 Char"/>
    <w:basedOn w:val="DefaultParagraphFont"/>
    <w:link w:val="BodyText3"/>
    <w:rsid w:val="00DC3C27"/>
    <w:rPr>
      <w:rFonts w:ascii="Arial LatArm" w:eastAsia="Times New Roman" w:hAnsi="Arial LatArm" w:cs="Times New Roman"/>
      <w:kern w:val="0"/>
      <w:sz w:val="20"/>
      <w:szCs w:val="20"/>
      <w:lang w:val="ru-RU" w:eastAsia="ru-RU" w:bidi="ru-RU"/>
      <w14:ligatures w14:val="none"/>
    </w:rPr>
  </w:style>
  <w:style w:type="paragraph" w:styleId="Title">
    <w:name w:val="Title"/>
    <w:basedOn w:val="Normal"/>
    <w:link w:val="TitleChar"/>
    <w:qFormat/>
    <w:rsid w:val="00DC3C27"/>
    <w:pPr>
      <w:jc w:val="center"/>
    </w:pPr>
    <w:rPr>
      <w:rFonts w:ascii="Arial Armenian" w:hAnsi="Arial Armenian"/>
      <w:szCs w:val="20"/>
    </w:rPr>
  </w:style>
  <w:style w:type="character" w:customStyle="1" w:styleId="TitleChar">
    <w:name w:val="Title Char"/>
    <w:basedOn w:val="DefaultParagraphFont"/>
    <w:link w:val="Title"/>
    <w:rsid w:val="00DC3C27"/>
    <w:rPr>
      <w:rFonts w:ascii="Arial Armenian" w:eastAsia="Times New Roman" w:hAnsi="Arial Armenian" w:cs="Times New Roman"/>
      <w:kern w:val="0"/>
      <w:sz w:val="24"/>
      <w:szCs w:val="20"/>
      <w:lang w:val="ru-RU" w:eastAsia="ru-RU" w:bidi="ru-RU"/>
      <w14:ligatures w14:val="none"/>
    </w:rPr>
  </w:style>
  <w:style w:type="character" w:styleId="PageNumber">
    <w:name w:val="page number"/>
    <w:basedOn w:val="DefaultParagraphFont"/>
    <w:rsid w:val="00DC3C27"/>
  </w:style>
  <w:style w:type="paragraph" w:styleId="FootnoteText">
    <w:name w:val="footnote text"/>
    <w:basedOn w:val="Normal"/>
    <w:link w:val="FootnoteTextChar"/>
    <w:semiHidden/>
    <w:rsid w:val="00DC3C27"/>
    <w:rPr>
      <w:rFonts w:ascii="Times Armenian" w:hAnsi="Times Armenian"/>
      <w:sz w:val="20"/>
      <w:szCs w:val="20"/>
    </w:rPr>
  </w:style>
  <w:style w:type="character" w:customStyle="1" w:styleId="FootnoteTextChar">
    <w:name w:val="Footnote Text Char"/>
    <w:basedOn w:val="DefaultParagraphFont"/>
    <w:link w:val="FootnoteText"/>
    <w:semiHidden/>
    <w:rsid w:val="00DC3C27"/>
    <w:rPr>
      <w:rFonts w:ascii="Times Armenian" w:eastAsia="Times New Roman" w:hAnsi="Times Armenian" w:cs="Times New Roman"/>
      <w:kern w:val="0"/>
      <w:sz w:val="20"/>
      <w:szCs w:val="20"/>
      <w:lang w:val="ru-RU" w:eastAsia="ru-RU" w:bidi="ru-RU"/>
      <w14:ligatures w14:val="none"/>
    </w:rPr>
  </w:style>
  <w:style w:type="paragraph" w:customStyle="1" w:styleId="CharCharCharCharCharCharCharCharCharCharCharChar">
    <w:name w:val="Char Char Char Char Char Char Char Char Char Char Char Char"/>
    <w:basedOn w:val="Normal"/>
    <w:rsid w:val="00DC3C27"/>
    <w:pPr>
      <w:spacing w:after="160" w:line="240" w:lineRule="exact"/>
    </w:pPr>
    <w:rPr>
      <w:rFonts w:ascii="Arial" w:hAnsi="Arial" w:cs="Arial"/>
      <w:sz w:val="20"/>
      <w:szCs w:val="20"/>
    </w:rPr>
  </w:style>
  <w:style w:type="paragraph" w:customStyle="1" w:styleId="norm">
    <w:name w:val="norm"/>
    <w:basedOn w:val="Normal"/>
    <w:rsid w:val="00DC3C27"/>
    <w:pPr>
      <w:spacing w:line="480" w:lineRule="auto"/>
      <w:ind w:firstLine="709"/>
      <w:jc w:val="both"/>
    </w:pPr>
    <w:rPr>
      <w:rFonts w:ascii="Arial Armenian" w:hAnsi="Arial Armenian"/>
      <w:sz w:val="22"/>
      <w:szCs w:val="20"/>
    </w:rPr>
  </w:style>
  <w:style w:type="character" w:customStyle="1" w:styleId="normChar">
    <w:name w:val="norm Char"/>
    <w:locked/>
    <w:rsid w:val="00DC3C27"/>
    <w:rPr>
      <w:rFonts w:ascii="Arial Armenian" w:hAnsi="Arial Armenian"/>
      <w:sz w:val="22"/>
      <w:lang w:val="ru-RU" w:eastAsia="ru-RU" w:bidi="ru-RU"/>
    </w:rPr>
  </w:style>
  <w:style w:type="character" w:customStyle="1" w:styleId="CharCharChar">
    <w:name w:val="Char Char Char"/>
    <w:rsid w:val="00DC3C27"/>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DC3C27"/>
    <w:pPr>
      <w:spacing w:before="100" w:beforeAutospacing="1" w:after="100" w:afterAutospacing="1"/>
    </w:pPr>
  </w:style>
  <w:style w:type="character" w:styleId="Strong">
    <w:name w:val="Strong"/>
    <w:qFormat/>
    <w:rsid w:val="00DC3C27"/>
    <w:rPr>
      <w:b/>
      <w:bCs/>
    </w:rPr>
  </w:style>
  <w:style w:type="character" w:styleId="FootnoteReference">
    <w:name w:val="footnote reference"/>
    <w:semiHidden/>
    <w:rsid w:val="00DC3C27"/>
    <w:rPr>
      <w:vertAlign w:val="superscript"/>
    </w:rPr>
  </w:style>
  <w:style w:type="character" w:customStyle="1" w:styleId="CharChar22">
    <w:name w:val="Char Char22"/>
    <w:rsid w:val="00DC3C27"/>
    <w:rPr>
      <w:rFonts w:ascii="Arial Armenian" w:hAnsi="Arial Armenian"/>
      <w:sz w:val="28"/>
      <w:lang w:val="ru-RU"/>
    </w:rPr>
  </w:style>
  <w:style w:type="character" w:customStyle="1" w:styleId="CharChar20">
    <w:name w:val="Char Char20"/>
    <w:rsid w:val="00DC3C27"/>
    <w:rPr>
      <w:rFonts w:ascii="Times LatArm" w:hAnsi="Times LatArm"/>
      <w:b/>
      <w:sz w:val="28"/>
      <w:lang w:val="ru-RU"/>
    </w:rPr>
  </w:style>
  <w:style w:type="character" w:customStyle="1" w:styleId="CharChar16">
    <w:name w:val="Char Char16"/>
    <w:rsid w:val="00DC3C27"/>
    <w:rPr>
      <w:rFonts w:ascii="Times Armenian" w:hAnsi="Times Armenian"/>
      <w:b/>
      <w:lang w:val="ru-RU"/>
    </w:rPr>
  </w:style>
  <w:style w:type="character" w:customStyle="1" w:styleId="CharChar15">
    <w:name w:val="Char Char15"/>
    <w:rsid w:val="00DC3C27"/>
    <w:rPr>
      <w:rFonts w:ascii="Times Armenian" w:hAnsi="Times Armenian"/>
      <w:i/>
      <w:lang w:val="ru-RU"/>
    </w:rPr>
  </w:style>
  <w:style w:type="character" w:customStyle="1" w:styleId="CharChar13">
    <w:name w:val="Char Char13"/>
    <w:rsid w:val="00DC3C27"/>
    <w:rPr>
      <w:rFonts w:ascii="Arial Armenian" w:hAnsi="Arial Armenian"/>
      <w:lang w:val="ru-RU"/>
    </w:rPr>
  </w:style>
  <w:style w:type="character" w:styleId="CommentReference">
    <w:name w:val="annotation reference"/>
    <w:semiHidden/>
    <w:rsid w:val="00DC3C27"/>
    <w:rPr>
      <w:sz w:val="16"/>
      <w:szCs w:val="16"/>
    </w:rPr>
  </w:style>
  <w:style w:type="paragraph" w:styleId="CommentText">
    <w:name w:val="annotation text"/>
    <w:basedOn w:val="Normal"/>
    <w:link w:val="CommentTextChar"/>
    <w:semiHidden/>
    <w:rsid w:val="00DC3C27"/>
    <w:rPr>
      <w:rFonts w:ascii="Times Armenian" w:hAnsi="Times Armenian"/>
      <w:sz w:val="20"/>
      <w:szCs w:val="20"/>
    </w:rPr>
  </w:style>
  <w:style w:type="character" w:customStyle="1" w:styleId="CommentTextChar">
    <w:name w:val="Comment Text Char"/>
    <w:basedOn w:val="DefaultParagraphFont"/>
    <w:link w:val="CommentText"/>
    <w:semiHidden/>
    <w:rsid w:val="00DC3C27"/>
    <w:rPr>
      <w:rFonts w:ascii="Times Armenian" w:eastAsia="Times New Roman" w:hAnsi="Times Armenian" w:cs="Times New Roman"/>
      <w:kern w:val="0"/>
      <w:sz w:val="20"/>
      <w:szCs w:val="20"/>
      <w:lang w:val="ru-RU" w:eastAsia="ru-RU" w:bidi="ru-RU"/>
      <w14:ligatures w14:val="none"/>
    </w:rPr>
  </w:style>
  <w:style w:type="paragraph" w:styleId="CommentSubject">
    <w:name w:val="annotation subject"/>
    <w:basedOn w:val="CommentText"/>
    <w:next w:val="CommentText"/>
    <w:link w:val="CommentSubjectChar"/>
    <w:semiHidden/>
    <w:rsid w:val="00DC3C27"/>
    <w:rPr>
      <w:b/>
      <w:bCs/>
    </w:rPr>
  </w:style>
  <w:style w:type="character" w:customStyle="1" w:styleId="CommentSubjectChar">
    <w:name w:val="Comment Subject Char"/>
    <w:basedOn w:val="CommentTextChar"/>
    <w:link w:val="CommentSubject"/>
    <w:semiHidden/>
    <w:rsid w:val="00DC3C27"/>
    <w:rPr>
      <w:rFonts w:ascii="Times Armenian" w:eastAsia="Times New Roman" w:hAnsi="Times Armenian" w:cs="Times New Roman"/>
      <w:b/>
      <w:bCs/>
      <w:kern w:val="0"/>
      <w:sz w:val="20"/>
      <w:szCs w:val="20"/>
      <w:lang w:val="ru-RU" w:eastAsia="ru-RU" w:bidi="ru-RU"/>
      <w14:ligatures w14:val="none"/>
    </w:rPr>
  </w:style>
  <w:style w:type="paragraph" w:styleId="EndnoteText">
    <w:name w:val="endnote text"/>
    <w:basedOn w:val="Normal"/>
    <w:link w:val="EndnoteTextChar"/>
    <w:semiHidden/>
    <w:rsid w:val="00DC3C27"/>
    <w:rPr>
      <w:rFonts w:ascii="Times Armenian" w:hAnsi="Times Armenian"/>
      <w:sz w:val="20"/>
      <w:szCs w:val="20"/>
    </w:rPr>
  </w:style>
  <w:style w:type="character" w:customStyle="1" w:styleId="EndnoteTextChar">
    <w:name w:val="Endnote Text Char"/>
    <w:basedOn w:val="DefaultParagraphFont"/>
    <w:link w:val="EndnoteText"/>
    <w:semiHidden/>
    <w:rsid w:val="00DC3C27"/>
    <w:rPr>
      <w:rFonts w:ascii="Times Armenian" w:eastAsia="Times New Roman" w:hAnsi="Times Armenian" w:cs="Times New Roman"/>
      <w:kern w:val="0"/>
      <w:sz w:val="20"/>
      <w:szCs w:val="20"/>
      <w:lang w:val="ru-RU" w:eastAsia="ru-RU" w:bidi="ru-RU"/>
      <w14:ligatures w14:val="none"/>
    </w:rPr>
  </w:style>
  <w:style w:type="character" w:styleId="EndnoteReference">
    <w:name w:val="endnote reference"/>
    <w:semiHidden/>
    <w:rsid w:val="00DC3C27"/>
    <w:rPr>
      <w:vertAlign w:val="superscript"/>
    </w:rPr>
  </w:style>
  <w:style w:type="paragraph" w:styleId="DocumentMap">
    <w:name w:val="Document Map"/>
    <w:basedOn w:val="Normal"/>
    <w:link w:val="DocumentMapChar"/>
    <w:semiHidden/>
    <w:rsid w:val="00DC3C2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C3C27"/>
    <w:rPr>
      <w:rFonts w:ascii="Tahoma" w:eastAsia="Times New Roman" w:hAnsi="Tahoma" w:cs="Tahoma"/>
      <w:kern w:val="0"/>
      <w:sz w:val="20"/>
      <w:szCs w:val="20"/>
      <w:shd w:val="clear" w:color="auto" w:fill="000080"/>
      <w:lang w:val="ru-RU" w:eastAsia="ru-RU" w:bidi="ru-RU"/>
      <w14:ligatures w14:val="none"/>
    </w:rPr>
  </w:style>
  <w:style w:type="paragraph" w:styleId="Revision">
    <w:name w:val="Revision"/>
    <w:hidden/>
    <w:semiHidden/>
    <w:rsid w:val="00DC3C27"/>
    <w:pPr>
      <w:spacing w:after="0" w:line="240" w:lineRule="auto"/>
    </w:pPr>
    <w:rPr>
      <w:rFonts w:ascii="Times Armenian" w:eastAsia="Times New Roman" w:hAnsi="Times Armenian" w:cs="Times New Roman"/>
      <w:kern w:val="0"/>
      <w:sz w:val="24"/>
      <w:szCs w:val="20"/>
      <w:lang w:val="ru-RU" w:eastAsia="ru-RU" w:bidi="ru-RU"/>
      <w14:ligatures w14:val="none"/>
    </w:rPr>
  </w:style>
  <w:style w:type="table" w:styleId="TableGrid">
    <w:name w:val="Table Grid"/>
    <w:basedOn w:val="TableNormal"/>
    <w:uiPriority w:val="39"/>
    <w:rsid w:val="00DC3C27"/>
    <w:pPr>
      <w:spacing w:after="0" w:line="240" w:lineRule="auto"/>
    </w:pPr>
    <w:rPr>
      <w:rFonts w:ascii="Times New Roman" w:eastAsia="Times New Roman" w:hAnsi="Times New Roman" w:cs="Times New Roman"/>
      <w:kern w:val="0"/>
      <w:sz w:val="20"/>
      <w:szCs w:val="20"/>
      <w:lang w:val="ru-RU" w:eastAsia="ru-RU" w:bidi="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DC3C27"/>
    <w:pPr>
      <w:spacing w:after="160" w:line="240" w:lineRule="exact"/>
    </w:pPr>
    <w:rPr>
      <w:rFonts w:ascii="Verdana" w:hAnsi="Verdana"/>
      <w:sz w:val="20"/>
      <w:szCs w:val="20"/>
    </w:rPr>
  </w:style>
  <w:style w:type="paragraph" w:customStyle="1" w:styleId="Style2">
    <w:name w:val="Style2"/>
    <w:basedOn w:val="Normal"/>
    <w:rsid w:val="00DC3C27"/>
    <w:pPr>
      <w:jc w:val="center"/>
    </w:pPr>
    <w:rPr>
      <w:rFonts w:ascii="Arial Armenian" w:hAnsi="Arial Armenian"/>
      <w:w w:val="90"/>
      <w:sz w:val="22"/>
      <w:szCs w:val="20"/>
    </w:rPr>
  </w:style>
  <w:style w:type="character" w:customStyle="1" w:styleId="CharChar23">
    <w:name w:val="Char Char23"/>
    <w:rsid w:val="00DC3C27"/>
    <w:rPr>
      <w:rFonts w:ascii="Arial Armenian" w:hAnsi="Arial Armenian"/>
      <w:sz w:val="28"/>
      <w:lang w:val="ru-RU" w:eastAsia="ru-RU" w:bidi="ru-RU"/>
    </w:rPr>
  </w:style>
  <w:style w:type="character" w:customStyle="1" w:styleId="CharChar21">
    <w:name w:val="Char Char21"/>
    <w:rsid w:val="00DC3C27"/>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DC3C27"/>
    <w:pPr>
      <w:ind w:left="720"/>
    </w:pPr>
    <w:rPr>
      <w:rFonts w:ascii="Times Armenian" w:hAnsi="Times Armenian"/>
    </w:rPr>
  </w:style>
  <w:style w:type="character" w:customStyle="1" w:styleId="CharChar25">
    <w:name w:val="Char Char25"/>
    <w:rsid w:val="00DC3C27"/>
    <w:rPr>
      <w:rFonts w:ascii="Arial Armenian" w:hAnsi="Arial Armenian"/>
      <w:sz w:val="28"/>
      <w:lang w:val="ru-RU" w:eastAsia="ru-RU" w:bidi="ru-RU"/>
    </w:rPr>
  </w:style>
  <w:style w:type="character" w:customStyle="1" w:styleId="CharChar24">
    <w:name w:val="Char Char24"/>
    <w:rsid w:val="00DC3C27"/>
    <w:rPr>
      <w:rFonts w:ascii="Arial LatArm" w:hAnsi="Arial LatArm"/>
      <w:b/>
      <w:color w:val="0000FF"/>
      <w:lang w:val="ru-RU" w:eastAsia="ru-RU" w:bidi="ru-RU"/>
    </w:rPr>
  </w:style>
  <w:style w:type="paragraph" w:styleId="BlockText">
    <w:name w:val="Block Text"/>
    <w:basedOn w:val="Normal"/>
    <w:rsid w:val="00DC3C27"/>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DC3C27"/>
    <w:pPr>
      <w:autoSpaceDE w:val="0"/>
      <w:autoSpaceDN w:val="0"/>
      <w:adjustRightInd w:val="0"/>
    </w:pPr>
    <w:rPr>
      <w:rFonts w:ascii="Times Armenian" w:hAnsi="Times Armenian"/>
    </w:rPr>
  </w:style>
  <w:style w:type="paragraph" w:customStyle="1" w:styleId="Normal2">
    <w:name w:val="Normal+2"/>
    <w:basedOn w:val="Normal"/>
    <w:next w:val="Normal"/>
    <w:rsid w:val="00DC3C27"/>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DC3C27"/>
    <w:pPr>
      <w:widowControl w:val="0"/>
      <w:adjustRightInd w:val="0"/>
      <w:spacing w:after="160" w:line="240" w:lineRule="exact"/>
    </w:pPr>
    <w:rPr>
      <w:sz w:val="20"/>
      <w:szCs w:val="20"/>
    </w:rPr>
  </w:style>
  <w:style w:type="paragraph" w:customStyle="1" w:styleId="xl63">
    <w:name w:val="xl63"/>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DC3C2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DC3C2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DC3C2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DC3C2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DC3C2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DC3C2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DC3C2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DC3C2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DC3C2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DC3C2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DC3C2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DC3C2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DC3C27"/>
    <w:pPr>
      <w:spacing w:before="100" w:beforeAutospacing="1" w:after="100" w:afterAutospacing="1"/>
    </w:pPr>
    <w:rPr>
      <w:rFonts w:eastAsia="Arial Unicode MS"/>
      <w:sz w:val="16"/>
      <w:szCs w:val="16"/>
    </w:rPr>
  </w:style>
  <w:style w:type="paragraph" w:customStyle="1" w:styleId="font13">
    <w:name w:val="font13"/>
    <w:basedOn w:val="Normal"/>
    <w:rsid w:val="00DC3C2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DC3C2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DC3C2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DC3C2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DC3C27"/>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DC3C27"/>
    <w:pPr>
      <w:suppressAutoHyphens/>
      <w:spacing w:line="100" w:lineRule="atLeast"/>
    </w:pPr>
    <w:rPr>
      <w:kern w:val="1"/>
      <w:sz w:val="20"/>
      <w:szCs w:val="20"/>
    </w:rPr>
  </w:style>
  <w:style w:type="character" w:styleId="FollowedHyperlink">
    <w:name w:val="FollowedHyperlink"/>
    <w:rsid w:val="00DC3C27"/>
    <w:rPr>
      <w:color w:val="800080"/>
      <w:u w:val="single"/>
    </w:rPr>
  </w:style>
  <w:style w:type="character" w:customStyle="1" w:styleId="CharCharCharChar1">
    <w:name w:val="Char Char Char Char1"/>
    <w:aliases w:val=" Char Char Char Char Char Char"/>
    <w:rsid w:val="00DC3C27"/>
    <w:rPr>
      <w:rFonts w:ascii="Arial LatArm" w:hAnsi="Arial LatArm"/>
      <w:sz w:val="24"/>
      <w:lang w:val="ru-RU" w:eastAsia="ru-RU" w:bidi="ru-RU"/>
    </w:rPr>
  </w:style>
  <w:style w:type="character" w:customStyle="1" w:styleId="CharChar">
    <w:name w:val="Char Char"/>
    <w:locked/>
    <w:rsid w:val="00DC3C27"/>
    <w:rPr>
      <w:lang w:val="ru-RU" w:eastAsia="ru-RU" w:bidi="ru-RU"/>
    </w:rPr>
  </w:style>
  <w:style w:type="paragraph" w:customStyle="1" w:styleId="Char3CharCharChar">
    <w:name w:val="Char3 Char Char Char"/>
    <w:basedOn w:val="Normal"/>
    <w:next w:val="Normal"/>
    <w:semiHidden/>
    <w:rsid w:val="00DC3C27"/>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C3C27"/>
    <w:rPr>
      <w:rFonts w:ascii="Times Armenian" w:eastAsia="Times New Roman" w:hAnsi="Times Armenian" w:cs="Times New Roman"/>
      <w:kern w:val="0"/>
      <w:sz w:val="24"/>
      <w:szCs w:val="24"/>
      <w:lang w:val="ru-RU" w:eastAsia="ru-RU" w:bidi="ru-RU"/>
      <w14:ligatures w14:val="none"/>
    </w:rPr>
  </w:style>
  <w:style w:type="character" w:styleId="Emphasis">
    <w:name w:val="Emphasis"/>
    <w:qFormat/>
    <w:rsid w:val="00DC3C27"/>
    <w:rPr>
      <w:i/>
      <w:iCs/>
    </w:rPr>
  </w:style>
  <w:style w:type="paragraph" w:styleId="HTMLPreformatted">
    <w:name w:val="HTML Preformatted"/>
    <w:basedOn w:val="Normal"/>
    <w:link w:val="HTMLPreformattedChar"/>
    <w:uiPriority w:val="99"/>
    <w:unhideWhenUsed/>
    <w:rsid w:val="00972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972AB6"/>
    <w:rPr>
      <w:rFonts w:ascii="Courier New" w:eastAsia="Times New Roman" w:hAnsi="Courier New" w:cs="Courier New"/>
      <w:kern w:val="0"/>
      <w:sz w:val="20"/>
      <w:szCs w:val="20"/>
      <w:lang w:val="ru-RU" w:eastAsia="ru-RU"/>
      <w14:ligatures w14:val="none"/>
    </w:rPr>
  </w:style>
  <w:style w:type="paragraph" w:customStyle="1" w:styleId="TableParagraph">
    <w:name w:val="Table Paragraph"/>
    <w:basedOn w:val="Normal"/>
    <w:uiPriority w:val="1"/>
    <w:qFormat/>
    <w:rsid w:val="005367D8"/>
    <w:pPr>
      <w:widowControl w:val="0"/>
    </w:pPr>
    <w:rPr>
      <w:rFonts w:asciiTheme="minorHAnsi" w:eastAsiaTheme="minorHAnsi" w:hAnsiTheme="minorHAnsi" w:cstheme="minorBid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734212">
      <w:bodyDiv w:val="1"/>
      <w:marLeft w:val="0"/>
      <w:marRight w:val="0"/>
      <w:marTop w:val="0"/>
      <w:marBottom w:val="0"/>
      <w:divBdr>
        <w:top w:val="none" w:sz="0" w:space="0" w:color="auto"/>
        <w:left w:val="none" w:sz="0" w:space="0" w:color="auto"/>
        <w:bottom w:val="none" w:sz="0" w:space="0" w:color="auto"/>
        <w:right w:val="none" w:sz="0" w:space="0" w:color="auto"/>
      </w:divBdr>
    </w:div>
    <w:div w:id="757822632">
      <w:bodyDiv w:val="1"/>
      <w:marLeft w:val="0"/>
      <w:marRight w:val="0"/>
      <w:marTop w:val="0"/>
      <w:marBottom w:val="0"/>
      <w:divBdr>
        <w:top w:val="none" w:sz="0" w:space="0" w:color="auto"/>
        <w:left w:val="none" w:sz="0" w:space="0" w:color="auto"/>
        <w:bottom w:val="none" w:sz="0" w:space="0" w:color="auto"/>
        <w:right w:val="none" w:sz="0" w:space="0" w:color="auto"/>
      </w:divBdr>
    </w:div>
    <w:div w:id="1184054765">
      <w:bodyDiv w:val="1"/>
      <w:marLeft w:val="0"/>
      <w:marRight w:val="0"/>
      <w:marTop w:val="0"/>
      <w:marBottom w:val="0"/>
      <w:divBdr>
        <w:top w:val="none" w:sz="0" w:space="0" w:color="auto"/>
        <w:left w:val="none" w:sz="0" w:space="0" w:color="auto"/>
        <w:bottom w:val="none" w:sz="0" w:space="0" w:color="auto"/>
        <w:right w:val="none" w:sz="0" w:space="0" w:color="auto"/>
      </w:divBdr>
    </w:div>
    <w:div w:id="1288242573">
      <w:bodyDiv w:val="1"/>
      <w:marLeft w:val="0"/>
      <w:marRight w:val="0"/>
      <w:marTop w:val="0"/>
      <w:marBottom w:val="0"/>
      <w:divBdr>
        <w:top w:val="none" w:sz="0" w:space="0" w:color="auto"/>
        <w:left w:val="none" w:sz="0" w:space="0" w:color="auto"/>
        <w:bottom w:val="none" w:sz="0" w:space="0" w:color="auto"/>
        <w:right w:val="none" w:sz="0" w:space="0" w:color="auto"/>
      </w:divBdr>
    </w:div>
    <w:div w:id="1503661959">
      <w:bodyDiv w:val="1"/>
      <w:marLeft w:val="0"/>
      <w:marRight w:val="0"/>
      <w:marTop w:val="0"/>
      <w:marBottom w:val="0"/>
      <w:divBdr>
        <w:top w:val="none" w:sz="0" w:space="0" w:color="auto"/>
        <w:left w:val="none" w:sz="0" w:space="0" w:color="auto"/>
        <w:bottom w:val="none" w:sz="0" w:space="0" w:color="auto"/>
        <w:right w:val="none" w:sz="0" w:space="0" w:color="auto"/>
      </w:divBdr>
    </w:div>
    <w:div w:id="1634361426">
      <w:bodyDiv w:val="1"/>
      <w:marLeft w:val="0"/>
      <w:marRight w:val="0"/>
      <w:marTop w:val="0"/>
      <w:marBottom w:val="0"/>
      <w:divBdr>
        <w:top w:val="none" w:sz="0" w:space="0" w:color="auto"/>
        <w:left w:val="none" w:sz="0" w:space="0" w:color="auto"/>
        <w:bottom w:val="none" w:sz="0" w:space="0" w:color="auto"/>
        <w:right w:val="none" w:sz="0" w:space="0" w:color="auto"/>
      </w:divBdr>
    </w:div>
    <w:div w:id="174938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gnumner.am/hy/page/ughecuycner_dzernarkn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75</Pages>
  <Words>20029</Words>
  <Characters>114168</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118</cp:revision>
  <dcterms:created xsi:type="dcterms:W3CDTF">2023-08-17T12:18:00Z</dcterms:created>
  <dcterms:modified xsi:type="dcterms:W3CDTF">2024-09-12T04:39:00Z</dcterms:modified>
</cp:coreProperties>
</file>